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F76968">
        <w:rPr>
          <w:rFonts w:ascii="Sylfaen" w:hAnsi="Sylfaen"/>
          <w:i w:val="0"/>
          <w:sz w:val="24"/>
          <w:szCs w:val="24"/>
        </w:rPr>
        <w:t>1</w:t>
      </w:r>
      <w:r w:rsidR="00F76968">
        <w:rPr>
          <w:rFonts w:ascii="Sylfaen" w:hAnsi="Sylfaen"/>
          <w:i w:val="0"/>
          <w:sz w:val="24"/>
          <w:szCs w:val="24"/>
          <w:lang w:val="hy-AM"/>
        </w:rPr>
        <w:t>8</w:t>
      </w:r>
      <w:r w:rsidR="00AE78BB">
        <w:rPr>
          <w:rFonts w:ascii="Calibri" w:hAnsi="Calibri"/>
          <w:i w:val="0"/>
          <w:sz w:val="24"/>
          <w:szCs w:val="24"/>
        </w:rPr>
        <w:t>"</w:t>
      </w:r>
      <w:r w:rsidRPr="00DC2791">
        <w:rPr>
          <w:rFonts w:ascii="Calibri" w:hAnsi="Calibri"/>
          <w:i w:val="0"/>
          <w:sz w:val="24"/>
          <w:szCs w:val="24"/>
        </w:rPr>
        <w:t xml:space="preserve"> "</w:t>
      </w:r>
      <w:r w:rsidR="0056009E">
        <w:rPr>
          <w:rFonts w:ascii="GHEA Grapalat" w:hAnsi="GHEA Grapalat"/>
          <w:i w:val="0"/>
          <w:sz w:val="24"/>
          <w:szCs w:val="24"/>
        </w:rPr>
        <w:t>1</w:t>
      </w:r>
      <w:r w:rsidR="00F76968">
        <w:rPr>
          <w:rFonts w:ascii="GHEA Grapalat" w:hAnsi="GHEA Grapalat"/>
          <w:i w:val="0"/>
          <w:sz w:val="24"/>
          <w:szCs w:val="24"/>
          <w:lang w:val="hy-AM"/>
        </w:rPr>
        <w:t>1</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9927CF">
        <w:rPr>
          <w:rFonts w:ascii="GHEA Grapalat" w:hAnsi="GHEA Grapalat"/>
          <w:i w:val="0"/>
          <w:sz w:val="24"/>
          <w:szCs w:val="24"/>
        </w:rPr>
        <w:t>՜</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F76968">
        <w:rPr>
          <w:rFonts w:ascii="Sylfaen" w:hAnsi="Sylfaen"/>
          <w:i w:val="0"/>
          <w:sz w:val="24"/>
          <w:szCs w:val="24"/>
        </w:rPr>
        <w:t>GM-GHAPDzB-25/01</w:t>
      </w:r>
    </w:p>
    <w:p w:rsidR="00E12B8D" w:rsidRPr="00501D4F" w:rsidRDefault="00E12B8D" w:rsidP="00E12B8D">
      <w:pPr>
        <w:pStyle w:val="a3"/>
        <w:widowControl w:val="0"/>
        <w:spacing w:after="160" w:line="240" w:lineRule="auto"/>
        <w:rPr>
          <w:rFonts w:ascii="GHEA Grapalat" w:hAnsi="GHEA Grapalat"/>
          <w:i w:val="0"/>
          <w:sz w:val="22"/>
          <w:szCs w:val="22"/>
        </w:rPr>
      </w:pPr>
    </w:p>
    <w:p w:rsidR="005E5263" w:rsidRPr="005E5263" w:rsidRDefault="005E5263" w:rsidP="005E5263">
      <w:pPr>
        <w:widowControl w:val="0"/>
        <w:ind w:firstLine="709"/>
        <w:rPr>
          <w:rFonts w:ascii="Calibri" w:hAnsi="Calibri"/>
        </w:rPr>
      </w:pPr>
      <w:r w:rsidRPr="005E5263">
        <w:rPr>
          <w:rFonts w:ascii="Sylfaen" w:hAnsi="Sylfaen"/>
          <w:sz w:val="20"/>
          <w:szCs w:val="20"/>
        </w:rPr>
        <w:t xml:space="preserve">Заказчик: «Гораван Гор  детский сад» </w:t>
      </w:r>
      <w:r w:rsidRPr="005E5263">
        <w:rPr>
          <w:rFonts w:ascii="Sylfaen" w:hAnsi="Sylfaen"/>
          <w:sz w:val="20"/>
          <w:szCs w:val="20"/>
          <w:lang w:val="en-US"/>
        </w:rPr>
        <w:t>HOAK</w:t>
      </w:r>
      <w:r w:rsidRPr="005E5263">
        <w:rPr>
          <w:rFonts w:ascii="Sylfaen" w:hAnsi="Sylfaen"/>
          <w:sz w:val="20"/>
          <w:szCs w:val="20"/>
        </w:rPr>
        <w:t xml:space="preserve">    , которая находится в Араратской области с. Гораван на ул.  Геворг Марзпетуни 7, объявляется котировка, которая проводится в один этап</w:t>
      </w:r>
      <w:r w:rsidRPr="005E5263">
        <w:rPr>
          <w:rFonts w:ascii="Calibri" w:hAnsi="Calibri"/>
        </w:rPr>
        <w:t>.</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Участнику, отобранному по итогам настоящей процедуры, в</w:t>
      </w:r>
      <w:r w:rsidRPr="005E5263">
        <w:rPr>
          <w:rFonts w:ascii="Courier New" w:hAnsi="Courier New" w:cs="Courier New"/>
          <w:lang w:val="en-US"/>
        </w:rPr>
        <w:t> </w:t>
      </w:r>
      <w:r w:rsidRPr="005E5263">
        <w:rPr>
          <w:rFonts w:ascii="GHEA Grapalat" w:hAnsi="GHEA Grapalat"/>
          <w:spacing w:val="6"/>
        </w:rPr>
        <w:t>установленном</w:t>
      </w:r>
      <w:r w:rsidRPr="005E5263">
        <w:rPr>
          <w:rFonts w:ascii="Courier New" w:hAnsi="Courier New" w:cs="Courier New"/>
          <w:spacing w:val="6"/>
          <w:lang w:val="en-US"/>
        </w:rPr>
        <w:t> </w:t>
      </w:r>
      <w:r w:rsidRPr="005E5263">
        <w:rPr>
          <w:rFonts w:ascii="GHEA Grapalat" w:hAnsi="GHEA Grapalat"/>
          <w:spacing w:val="6"/>
        </w:rPr>
        <w:t xml:space="preserve">порядке будет предложено заключить договор на поставку </w:t>
      </w:r>
      <w:r w:rsidRPr="005E5263">
        <w:rPr>
          <w:rFonts w:ascii="Arial Unicode" w:hAnsi="Arial Unicode"/>
        </w:rPr>
        <w:t>продуктов</w:t>
      </w:r>
      <w:r w:rsidRPr="005E5263">
        <w:rPr>
          <w:rFonts w:ascii="GHEA Grapalat" w:hAnsi="GHEA Grapalat"/>
        </w:rPr>
        <w:t xml:space="preserve"> (далее — договор).</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E5263">
        <w:rPr>
          <w:rFonts w:ascii="Courier New" w:hAnsi="Courier New" w:cs="Courier New"/>
          <w:lang w:val="en-US"/>
        </w:rPr>
        <w:t> </w:t>
      </w:r>
      <w:r w:rsidRPr="005E5263">
        <w:rPr>
          <w:rFonts w:ascii="GHEA Grapalat" w:hAnsi="GHEA Grapalat"/>
        </w:rPr>
        <w:t>настоящейпроцедуре.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lastRenderedPageBreak/>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 xml:space="preserve">Для получения приглашения на процедурув бумажной форме необходимо обратиться к заказчику </w:t>
      </w:r>
      <w:r w:rsidRPr="00DC2791">
        <w:rPr>
          <w:rFonts w:ascii="GHEA Grapalat" w:hAnsi="GHEA Grapalat"/>
        </w:rPr>
        <w:t>до 11.</w:t>
      </w:r>
      <w:r w:rsidR="00DC2791" w:rsidRPr="00DC2791">
        <w:rPr>
          <w:rFonts w:ascii="GHEA Grapalat" w:hAnsi="GHEA Grapalat"/>
        </w:rPr>
        <w:t>3</w:t>
      </w:r>
      <w:r w:rsidRPr="00DC2791">
        <w:rPr>
          <w:rFonts w:ascii="GHEA Grapalat" w:hAnsi="GHEA Grapalat"/>
        </w:rPr>
        <w:t xml:space="preserve">0 часов7 -го дня </w:t>
      </w:r>
      <w:r w:rsidRPr="005E5263">
        <w:rPr>
          <w:rFonts w:ascii="GHEA Grapalat" w:hAnsi="GHEA Grapalat"/>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E5263">
        <w:rPr>
          <w:rFonts w:ascii="Arial LatArm" w:hAnsi="Arial LatArm"/>
          <w:i/>
          <w:sz w:val="20"/>
          <w:szCs w:val="20"/>
          <w:lang w:val="en-US"/>
        </w:rPr>
        <w:t> </w:t>
      </w:r>
      <w:r w:rsidRPr="005E5263">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 .</w:t>
      </w:r>
    </w:p>
    <w:p w:rsidR="005E5263" w:rsidRPr="005E5263" w:rsidRDefault="005E5263" w:rsidP="005E5263">
      <w:pPr>
        <w:widowControl w:val="0"/>
        <w:spacing w:after="160"/>
        <w:ind w:firstLine="567"/>
        <w:jc w:val="both"/>
        <w:rPr>
          <w:rFonts w:ascii="GHEA Grapalat" w:hAnsi="GHEA Grapalat"/>
          <w:spacing w:val="-6"/>
        </w:rPr>
      </w:pPr>
      <w:r w:rsidRPr="005E526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E5263">
        <w:rPr>
          <w:rFonts w:ascii="Courier New" w:hAnsi="Courier New" w:cs="Courier New"/>
          <w:spacing w:val="-6"/>
          <w:lang w:val="en-US"/>
        </w:rPr>
        <w:t> </w:t>
      </w:r>
      <w:r w:rsidRPr="005E5263">
        <w:rPr>
          <w:rFonts w:ascii="GHEA Grapalat" w:hAnsi="GHEA Grapalat"/>
          <w:spacing w:val="-6"/>
        </w:rPr>
        <w:t xml:space="preserve">электронной форме в течение рабочего дня, следующего за днем получения заявления. </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Неполучение приглашения не ограничивает права участника на участие в</w:t>
      </w:r>
      <w:r w:rsidRPr="005E5263">
        <w:rPr>
          <w:rFonts w:ascii="Courier New" w:hAnsi="Courier New" w:cs="Courier New"/>
          <w:lang w:val="en-US"/>
        </w:rPr>
        <w:t> </w:t>
      </w:r>
      <w:r w:rsidRPr="005E5263">
        <w:rPr>
          <w:rFonts w:ascii="GHEA Grapalat" w:hAnsi="GHEA Grapalat"/>
        </w:rPr>
        <w:t>настоящей процедуре.</w:t>
      </w:r>
    </w:p>
    <w:p w:rsidR="00DC2791" w:rsidRDefault="005E5263" w:rsidP="005E5263">
      <w:pPr>
        <w:widowControl w:val="0"/>
        <w:spacing w:after="160" w:line="360" w:lineRule="auto"/>
        <w:ind w:firstLine="567"/>
        <w:jc w:val="both"/>
        <w:rPr>
          <w:rFonts w:ascii="Sylfaen" w:hAnsi="Sylfaen"/>
          <w:sz w:val="20"/>
          <w:szCs w:val="20"/>
        </w:rPr>
      </w:pPr>
      <w:r w:rsidRPr="005E5263">
        <w:rPr>
          <w:rFonts w:ascii="Calibri" w:hAnsi="Calibri"/>
        </w:rPr>
        <w:t>Заявки на   ЗАПРОС  КОТИРОВОК необходимо подавать по адресу</w:t>
      </w:r>
      <w:r w:rsidRPr="005E5263">
        <w:rPr>
          <w:rFonts w:ascii="Sylfaen" w:hAnsi="Sylfaen"/>
          <w:sz w:val="20"/>
          <w:szCs w:val="20"/>
        </w:rPr>
        <w:t xml:space="preserve">с.  Гораван на ул.  Геворг Марзпетуни 7, </w:t>
      </w:r>
      <w:r w:rsidRPr="005E5263">
        <w:rPr>
          <w:rFonts w:ascii="Calibri" w:hAnsi="Calibri"/>
        </w:rPr>
        <w:t xml:space="preserve">в документарной форме, до </w:t>
      </w:r>
      <w:r w:rsidR="00F37A62">
        <w:rPr>
          <w:rFonts w:ascii="Calibri" w:hAnsi="Calibri"/>
        </w:rPr>
        <w:t>11</w:t>
      </w:r>
      <w:r w:rsidRPr="00DC2791">
        <w:rPr>
          <w:rFonts w:ascii="Calibri" w:hAnsi="Calibri"/>
        </w:rPr>
        <w:t>.</w:t>
      </w:r>
      <w:r w:rsidR="00DC2791" w:rsidRPr="00DC2791">
        <w:rPr>
          <w:rFonts w:ascii="Calibri" w:hAnsi="Calibri"/>
        </w:rPr>
        <w:t>3</w:t>
      </w:r>
      <w:r w:rsidRPr="00DC2791">
        <w:rPr>
          <w:rFonts w:ascii="Calibri" w:hAnsi="Calibri"/>
        </w:rPr>
        <w:t xml:space="preserve">0 часов 7-го </w:t>
      </w:r>
      <w:r w:rsidRPr="005E5263">
        <w:rPr>
          <w:rFonts w:ascii="Calibri" w:hAnsi="Calibri"/>
        </w:rPr>
        <w:t xml:space="preserve">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5E5263">
        <w:rPr>
          <w:rFonts w:ascii="Sylfaen" w:hAnsi="Sylfaen"/>
          <w:sz w:val="20"/>
          <w:szCs w:val="20"/>
        </w:rPr>
        <w:t xml:space="preserve">с.  Гораван на ул.  </w:t>
      </w:r>
      <w:r w:rsidRPr="00DC2791">
        <w:rPr>
          <w:rFonts w:ascii="Sylfaen" w:hAnsi="Sylfaen"/>
          <w:sz w:val="20"/>
          <w:szCs w:val="20"/>
        </w:rPr>
        <w:t xml:space="preserve">Геворг Марзпетуни 7,   году, </w:t>
      </w:r>
    </w:p>
    <w:p w:rsidR="005E5263" w:rsidRPr="00DC2791" w:rsidRDefault="00F37A62" w:rsidP="005E5263">
      <w:pPr>
        <w:widowControl w:val="0"/>
        <w:spacing w:after="160" w:line="360" w:lineRule="auto"/>
        <w:ind w:firstLine="567"/>
        <w:jc w:val="both"/>
        <w:rPr>
          <w:rFonts w:ascii="Calibri" w:hAnsi="Calibri"/>
        </w:rPr>
      </w:pPr>
      <w:r>
        <w:rPr>
          <w:rFonts w:ascii="Sylfaen" w:hAnsi="Sylfaen"/>
        </w:rPr>
        <w:t>В 11</w:t>
      </w:r>
      <w:r w:rsidR="005E5263" w:rsidRPr="00DC2791">
        <w:rPr>
          <w:rFonts w:ascii="Sylfaen" w:hAnsi="Sylfaen"/>
        </w:rPr>
        <w:t>.</w:t>
      </w:r>
      <w:r w:rsidR="00F76968">
        <w:rPr>
          <w:rFonts w:ascii="Sylfaen" w:hAnsi="Sylfaen"/>
        </w:rPr>
        <w:t>30 в 25</w:t>
      </w:r>
      <w:r w:rsidR="005E5263" w:rsidRPr="00DC2791">
        <w:rPr>
          <w:rFonts w:ascii="Sylfaen" w:hAnsi="Sylfaen"/>
        </w:rPr>
        <w:t xml:space="preserve"> </w:t>
      </w:r>
      <w:r w:rsidR="00F76968">
        <w:rPr>
          <w:rFonts w:ascii="GHEA Grapalat" w:hAnsi="GHEA Grapalat"/>
          <w:i/>
        </w:rPr>
        <w:t>.</w:t>
      </w:r>
      <w:r w:rsidR="00F76968">
        <w:rPr>
          <w:rFonts w:ascii="GHEA Grapalat" w:hAnsi="GHEA Grapalat"/>
          <w:i/>
          <w:lang w:val="hy-AM"/>
        </w:rPr>
        <w:t>11</w:t>
      </w:r>
      <w:r w:rsidR="00F6350C">
        <w:rPr>
          <w:rFonts w:ascii="GHEA Grapalat" w:hAnsi="GHEA Grapalat"/>
          <w:i/>
        </w:rPr>
        <w:t>.2024</w:t>
      </w:r>
    </w:p>
    <w:p w:rsidR="005E5263" w:rsidRPr="005E5263" w:rsidRDefault="005E5263" w:rsidP="005E5263">
      <w:pPr>
        <w:widowControl w:val="0"/>
        <w:spacing w:after="160" w:line="360" w:lineRule="auto"/>
        <w:ind w:firstLine="567"/>
        <w:jc w:val="both"/>
        <w:rPr>
          <w:rFonts w:ascii="Calibri" w:hAnsi="Calibri"/>
        </w:rPr>
      </w:pPr>
      <w:r w:rsidRPr="005E5263">
        <w:rPr>
          <w:rFonts w:ascii="Calibri" w:hAnsi="Calibri"/>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5E5263">
        <w:rPr>
          <w:rFonts w:ascii="Calibri" w:hAnsi="Calibri" w:cs="Courier New"/>
          <w:lang w:val="en-US"/>
        </w:rPr>
        <w:t> </w:t>
      </w:r>
      <w:r w:rsidRPr="005E5263">
        <w:rPr>
          <w:rFonts w:ascii="Calibri" w:hAnsi="Calibri"/>
        </w:rPr>
        <w:t>настоящий конкурс. Для подачи жалобы требуется плата в размере 30</w:t>
      </w:r>
      <w:r w:rsidRPr="005E5263">
        <w:rPr>
          <w:rFonts w:ascii="Calibri" w:hAnsi="Calibri" w:cs="Courier New"/>
          <w:lang w:val="en-US"/>
        </w:rPr>
        <w:t> </w:t>
      </w:r>
      <w:r w:rsidRPr="005E5263">
        <w:rPr>
          <w:rFonts w:ascii="Calibri" w:hAnsi="Calibri"/>
        </w:rPr>
        <w:t>000</w:t>
      </w:r>
      <w:r w:rsidRPr="005E5263">
        <w:rPr>
          <w:rFonts w:ascii="Calibri" w:hAnsi="Calibri" w:cs="Courier New"/>
          <w:lang w:val="en-US"/>
        </w:rPr>
        <w:t> </w:t>
      </w:r>
      <w:r w:rsidRPr="005E5263">
        <w:rPr>
          <w:rFonts w:ascii="Calibri" w:hAnsi="Calibri"/>
        </w:rPr>
        <w:t>(тридцать тысяч) драмов РА, которая должна быть перечислена на</w:t>
      </w:r>
      <w:r w:rsidRPr="005E5263">
        <w:rPr>
          <w:rFonts w:ascii="Calibri" w:hAnsi="Calibri" w:cs="Courier New"/>
          <w:lang w:val="en-US"/>
        </w:rPr>
        <w:t> </w:t>
      </w:r>
      <w:r w:rsidRPr="005E5263">
        <w:rPr>
          <w:rFonts w:ascii="Calibri" w:hAnsi="Calibri"/>
        </w:rPr>
        <w:t>казначейский счет № 900008000482, открытый на имя Министерства финансов Республики Армения.</w:t>
      </w:r>
    </w:p>
    <w:p w:rsidR="005E5263" w:rsidRPr="005E5263" w:rsidRDefault="005E5263" w:rsidP="005E5263">
      <w:pPr>
        <w:widowControl w:val="0"/>
        <w:spacing w:after="160"/>
        <w:ind w:firstLine="567"/>
        <w:jc w:val="both"/>
        <w:rPr>
          <w:rFonts w:ascii="Calibri" w:hAnsi="Calibri"/>
        </w:rPr>
      </w:pPr>
      <w:r w:rsidRPr="005E5263">
        <w:rPr>
          <w:rFonts w:ascii="Calibri" w:hAnsi="Calibri"/>
        </w:rPr>
        <w:t>Для получения дополнительной информации, связанной с настоящим</w:t>
      </w:r>
      <w:r w:rsidRPr="005E5263">
        <w:rPr>
          <w:rFonts w:ascii="Calibri" w:hAnsi="Calibri" w:cs="Courier New"/>
          <w:lang w:val="en-US"/>
        </w:rPr>
        <w:t> </w:t>
      </w:r>
      <w:r w:rsidRPr="005E5263">
        <w:rPr>
          <w:rFonts w:ascii="Calibri" w:hAnsi="Calibri"/>
        </w:rPr>
        <w:t>объявлением, можете обратиться к секретарю Оценочной комиссии</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5E5263" w:rsidRPr="005E5263">
        <w:rPr>
          <w:rFonts w:ascii="GHEA Grapalat" w:hAnsi="GHEA Grapalat"/>
        </w:rPr>
        <w:t>&lt;&lt;</w:t>
      </w:r>
      <w:r w:rsidR="005E5263" w:rsidRPr="005E5263">
        <w:rPr>
          <w:rFonts w:ascii="Arial" w:hAnsi="Arial" w:cs="Arial"/>
        </w:rPr>
        <w:t xml:space="preserve">  Гораван Гор детский сад</w:t>
      </w:r>
      <w:r w:rsidR="005E5263" w:rsidRPr="005E5263">
        <w:rPr>
          <w:rFonts w:ascii="Sylfaen" w:hAnsi="Sylfaen"/>
        </w:rPr>
        <w:t>&gt;&gt;</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F37A62" w:rsidRDefault="00F37A62" w:rsidP="00E12B8D">
      <w:pPr>
        <w:pStyle w:val="aa"/>
        <w:widowControl w:val="0"/>
        <w:spacing w:after="160"/>
        <w:ind w:firstLine="567"/>
        <w:jc w:val="right"/>
        <w:rPr>
          <w:rFonts w:ascii="GHEA Grapalat" w:hAnsi="GHEA Grapalat"/>
          <w:i/>
        </w:rPr>
      </w:pPr>
    </w:p>
    <w:p w:rsidR="00F37A62" w:rsidRDefault="00F37A62" w:rsidP="00E12B8D">
      <w:pPr>
        <w:pStyle w:val="aa"/>
        <w:widowControl w:val="0"/>
        <w:spacing w:after="160"/>
        <w:ind w:firstLine="567"/>
        <w:jc w:val="right"/>
        <w:rPr>
          <w:rFonts w:ascii="GHEA Grapalat" w:hAnsi="GHEA Grapalat"/>
          <w:i/>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F76968">
        <w:rPr>
          <w:rFonts w:ascii="Sylfaen" w:hAnsi="Sylfaen"/>
        </w:rPr>
        <w:t>GM-GHAPDzB-25/01</w:t>
      </w:r>
      <w:r w:rsidR="009E3704" w:rsidRPr="009E3704">
        <w:rPr>
          <w:rFonts w:ascii="GHEA Grapalat" w:hAnsi="GHEA Grapalat"/>
          <w:i/>
        </w:rPr>
        <w:br/>
        <w:t xml:space="preserve">№ 1 </w:t>
      </w:r>
      <w:r w:rsidR="009E3704" w:rsidRPr="00DC2791">
        <w:rPr>
          <w:rFonts w:ascii="GHEA Grapalat" w:hAnsi="GHEA Grapalat"/>
          <w:i/>
        </w:rPr>
        <w:t xml:space="preserve">от </w:t>
      </w:r>
      <w:r w:rsidR="00F76968">
        <w:rPr>
          <w:rFonts w:ascii="GHEA Grapalat" w:hAnsi="GHEA Grapalat"/>
          <w:i/>
        </w:rPr>
        <w:t>18</w:t>
      </w:r>
      <w:r w:rsidR="008B1F5B" w:rsidRPr="00DC2791">
        <w:rPr>
          <w:rFonts w:ascii="GHEA Grapalat" w:hAnsi="GHEA Grapalat"/>
        </w:rPr>
        <w:t>.</w:t>
      </w:r>
      <w:r w:rsidR="00F76968">
        <w:rPr>
          <w:rFonts w:ascii="GHEA Grapalat" w:hAnsi="GHEA Grapalat"/>
          <w:lang w:val="hy-AM"/>
        </w:rPr>
        <w:t>11</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37A62" w:rsidRDefault="00F37A62" w:rsidP="00E12B8D">
      <w:pPr>
        <w:widowControl w:val="0"/>
        <w:spacing w:after="160"/>
        <w:jc w:val="center"/>
        <w:rPr>
          <w:rFonts w:ascii="GHEA Grapalat" w:hAnsi="GHEA Grapalat"/>
          <w:b/>
        </w:rPr>
      </w:pPr>
    </w:p>
    <w:p w:rsidR="00F37A62" w:rsidRDefault="00F37A62"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F37A62"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F37A62" w:rsidRDefault="00F37A62" w:rsidP="00E12B8D">
      <w:pPr>
        <w:widowControl w:val="0"/>
        <w:spacing w:after="160"/>
        <w:ind w:hanging="567"/>
        <w:jc w:val="both"/>
        <w:rPr>
          <w:rFonts w:ascii="GHEA Grapalat" w:hAnsi="GHEA Grapalat"/>
          <w:spacing w:val="-6"/>
        </w:rPr>
      </w:pP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F76968">
        <w:rPr>
          <w:rFonts w:ascii="Sylfaen" w:hAnsi="Sylfaen"/>
        </w:rPr>
        <w:t>GM-GHAPDzB-25/01</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F37A62" w:rsidRDefault="00E12B8D" w:rsidP="00E12B8D">
      <w:pPr>
        <w:widowControl w:val="0"/>
        <w:spacing w:after="160"/>
        <w:jc w:val="center"/>
        <w:rPr>
          <w:rFonts w:ascii="GHEA Grapalat" w:hAnsi="GHEA Grapalat"/>
        </w:rPr>
      </w:pPr>
      <w:r w:rsidRPr="009044F1">
        <w:rPr>
          <w:rFonts w:ascii="GHEA Grapalat" w:hAnsi="GHEA Grapalat"/>
        </w:rPr>
        <w:br w:type="page"/>
      </w:r>
    </w:p>
    <w:p w:rsidR="00F37A62" w:rsidRDefault="00F37A62" w:rsidP="00E12B8D">
      <w:pPr>
        <w:widowControl w:val="0"/>
        <w:spacing w:after="160"/>
        <w:jc w:val="center"/>
        <w:rPr>
          <w:rFonts w:ascii="GHEA Grapalat" w:hAnsi="GHEA Grapalat"/>
        </w:rPr>
      </w:pPr>
    </w:p>
    <w:p w:rsidR="00F37A62" w:rsidRDefault="00F37A62"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rPr>
      </w:pPr>
      <w:r w:rsidRPr="009044F1">
        <w:rPr>
          <w:rFonts w:ascii="GHEA Grapalat" w:hAnsi="GHEA Grapalat"/>
        </w:rPr>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5E5263" w:rsidRPr="005E5263">
        <w:rPr>
          <w:rFonts w:ascii="GHEA Grapalat" w:hAnsi="GHEA Grapalat" w:cs="Courier New"/>
          <w:lang w:eastAsia="en-US" w:bidi="ar-SA"/>
        </w:rPr>
        <w:t>Гораван   Гор 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E12B8D" w:rsidRPr="009044F1" w:rsidRDefault="005E5263" w:rsidP="005E5263">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F76968">
        <w:rPr>
          <w:rFonts w:ascii="GHEA Grapalat" w:hAnsi="GHEA Grapalat"/>
          <w:i w:val="0"/>
          <w:sz w:val="24"/>
          <w:szCs w:val="24"/>
        </w:rPr>
        <w:t>лоты 17</w:t>
      </w:r>
      <w:r w:rsidR="00E12B8D" w:rsidRPr="00DC279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58"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6"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2</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F76968" w:rsidRDefault="00F76968" w:rsidP="00F76968">
            <w:r w:rsidRPr="00F76968">
              <w:t>875000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Хлеб</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3</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156000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булочка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6</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1410000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Масло</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15</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1505000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Говядина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16</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700 000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Куриная грудка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17</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t>66000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Сладкий сыр</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18</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84000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йогурт</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19</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18000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халва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22</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143000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Сгущенное молоко</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sidRPr="00F76968">
              <w:rPr>
                <w:rFonts w:asciiTheme="minorHAnsi" w:hAnsiTheme="minorHAnsi" w:cs="Calibri"/>
                <w:color w:val="000000"/>
                <w:sz w:val="20"/>
                <w:szCs w:val="20"/>
              </w:rPr>
              <w:t>2</w:t>
            </w:r>
            <w:r w:rsidR="00A269BF">
              <w:rPr>
                <w:rFonts w:asciiTheme="minorHAnsi" w:hAnsiTheme="minorHAnsi" w:cs="Calibri"/>
                <w:color w:val="000000"/>
                <w:sz w:val="20"/>
                <w:szCs w:val="20"/>
              </w:rPr>
              <w:t>3</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165000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Файлы cookie</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24</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280 000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Конфеты</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25</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26000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глушилка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28</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302500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Фруктовые соки</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36</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126000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Консервированная кукуруза</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40</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504000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Картофель</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41</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90000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Смесь зелени</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53</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15000</w:t>
            </w:r>
          </w:p>
        </w:tc>
        <w:tc>
          <w:tcPr>
            <w:tcW w:w="6458"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Шоколадный 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 xml:space="preserve">При использовании ссылок в технических характеристиках в Приложении N 5 к </w:t>
      </w:r>
      <w:r w:rsidRPr="00B453CD">
        <w:rPr>
          <w:rFonts w:ascii="GHEA Grapalat" w:hAnsi="GHEA Grapalat"/>
          <w:sz w:val="24"/>
          <w:szCs w:val="24"/>
        </w:rPr>
        <w:lastRenderedPageBreak/>
        <w:t>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17F70">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17F70">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w:t>
      </w:r>
      <w:r w:rsidRPr="007D4470">
        <w:rPr>
          <w:rFonts w:ascii="GHEA Grapalat" w:hAnsi="GHEA Grapalat"/>
        </w:rPr>
        <w:lastRenderedPageBreak/>
        <w:t>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5E5263" w:rsidRPr="00CC492F">
        <w:rPr>
          <w:rFonts w:ascii="Sylfaen" w:hAnsi="Sylfaen"/>
          <w:i w:val="0"/>
        </w:rPr>
        <w:t xml:space="preserve">с.  Гораван на ул.  Геворг </w:t>
      </w:r>
      <w:r w:rsidR="005E5263" w:rsidRPr="00FE0BCD">
        <w:rPr>
          <w:rFonts w:ascii="Sylfaen" w:hAnsi="Sylfaen"/>
          <w:i w:val="0"/>
          <w:sz w:val="22"/>
          <w:szCs w:val="22"/>
        </w:rPr>
        <w:lastRenderedPageBreak/>
        <w:t>Мар</w:t>
      </w:r>
      <w:r w:rsidR="00F37A62">
        <w:rPr>
          <w:rFonts w:ascii="Sylfaen" w:hAnsi="Sylfaen"/>
          <w:i w:val="0"/>
          <w:sz w:val="22"/>
          <w:szCs w:val="22"/>
        </w:rPr>
        <w:t>зпетуни 7,   году, В 11;30 в «25</w:t>
      </w:r>
      <w:r w:rsidR="005E5263" w:rsidRPr="00FE0BCD">
        <w:rPr>
          <w:rFonts w:ascii="Sylfaen" w:hAnsi="Sylfaen"/>
          <w:i w:val="0"/>
          <w:sz w:val="22"/>
          <w:szCs w:val="22"/>
        </w:rPr>
        <w:t xml:space="preserve">» </w:t>
      </w:r>
      <w:r w:rsidR="00F37A62">
        <w:rPr>
          <w:rFonts w:ascii="Sylfaen" w:hAnsi="Sylfaen"/>
          <w:i w:val="0"/>
          <w:sz w:val="22"/>
          <w:szCs w:val="22"/>
        </w:rPr>
        <w:t>11</w:t>
      </w:r>
      <w:r w:rsidR="0056009E">
        <w:rPr>
          <w:rFonts w:ascii="GHEA Grapalat" w:hAnsi="GHEA Grapalat"/>
          <w:sz w:val="22"/>
          <w:szCs w:val="22"/>
        </w:rPr>
        <w:t>.2024</w:t>
      </w:r>
      <w:r w:rsidR="005E5263" w:rsidRPr="00FE0BCD">
        <w:rPr>
          <w:rFonts w:ascii="GHEA Grapalat" w:hAnsi="GHEA Grapalat"/>
          <w:sz w:val="22"/>
          <w:szCs w:val="22"/>
        </w:rPr>
        <w:t xml:space="preserve"> </w:t>
      </w:r>
      <w:r w:rsidRPr="00FE0BCD">
        <w:rPr>
          <w:rFonts w:ascii="GHEA Grapalat" w:hAnsi="GHEA Grapalat"/>
          <w:sz w:val="22"/>
          <w:szCs w:val="22"/>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w:t>
      </w:r>
      <w:r w:rsidRPr="009044F1">
        <w:rPr>
          <w:rFonts w:ascii="GHEA Grapalat" w:hAnsi="GHEA Grapalat"/>
          <w:sz w:val="24"/>
          <w:szCs w:val="24"/>
        </w:rPr>
        <w:lastRenderedPageBreak/>
        <w:t xml:space="preserve">—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w:t>
      </w:r>
      <w:r w:rsidRPr="009044F1">
        <w:rPr>
          <w:rFonts w:ascii="GHEA Grapalat" w:hAnsi="GHEA Grapalat"/>
          <w:i w:val="0"/>
          <w:sz w:val="24"/>
          <w:szCs w:val="24"/>
        </w:rPr>
        <w:lastRenderedPageBreak/>
        <w:t>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F37A62">
        <w:rPr>
          <w:rFonts w:ascii="GHEA Grapalat" w:hAnsi="GHEA Grapalat"/>
          <w:sz w:val="24"/>
          <w:szCs w:val="24"/>
          <w:lang w:val="hy-AM"/>
        </w:rPr>
        <w:t>1</w:t>
      </w:r>
      <w:r w:rsidR="009E3704" w:rsidRPr="000A710A">
        <w:rPr>
          <w:rFonts w:ascii="GHEA Grapalat" w:hAnsi="GHEA Grapalat"/>
          <w:sz w:val="24"/>
          <w:szCs w:val="24"/>
        </w:rPr>
        <w:t>:</w:t>
      </w:r>
      <w:r w:rsidR="000A710A" w:rsidRPr="000A710A">
        <w:rPr>
          <w:rFonts w:ascii="Sylfaen" w:hAnsi="Sylfaen"/>
          <w:sz w:val="24"/>
          <w:szCs w:val="24"/>
        </w:rPr>
        <w:t>3</w:t>
      </w:r>
      <w:r w:rsidR="00F37A62">
        <w:rPr>
          <w:rFonts w:ascii="GHEA Grapalat" w:hAnsi="GHEA Grapalat"/>
          <w:sz w:val="24"/>
          <w:szCs w:val="24"/>
        </w:rPr>
        <w:t>0 в 25.</w:t>
      </w:r>
      <w:r w:rsidR="00F37A62">
        <w:rPr>
          <w:rFonts w:ascii="GHEA Grapalat" w:hAnsi="GHEA Grapalat"/>
          <w:sz w:val="24"/>
          <w:szCs w:val="24"/>
          <w:lang w:val="hy-AM"/>
        </w:rPr>
        <w:t>11</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lastRenderedPageBreak/>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17F70">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17F70">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F76968">
        <w:rPr>
          <w:rFonts w:ascii="Sylfaen" w:hAnsi="Sylfaen"/>
          <w:sz w:val="24"/>
          <w:szCs w:val="24"/>
        </w:rPr>
        <w:t>GM-GHAPDzB-25/01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3728" w:rsidP="00E12B8D">
      <w:pPr>
        <w:jc w:val="both"/>
        <w:rPr>
          <w:rFonts w:ascii="GHEA Grapalat" w:hAnsi="GHEA Grapalat" w:cs="Sylfaen"/>
        </w:rPr>
      </w:pPr>
      <w:r w:rsidRPr="002F3728">
        <w:rPr>
          <w:rFonts w:ascii="Sylfaen" w:hAnsi="Sylfaen"/>
          <w:i/>
        </w:rPr>
        <w:t>&lt;&lt; Гораван Гор детский сад» HOAK</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F76968">
        <w:rPr>
          <w:rFonts w:ascii="Sylfaen" w:hAnsi="Sylfaen"/>
        </w:rPr>
        <w:t>GM-GHAPDzB-25/01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F76968">
        <w:rPr>
          <w:rFonts w:ascii="Sylfaen" w:hAnsi="Sylfaen"/>
        </w:rPr>
        <w:t>GM-GHAPDzB-25/01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17F70">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F76968">
        <w:rPr>
          <w:rFonts w:ascii="Sylfaen" w:hAnsi="Sylfaen"/>
        </w:rPr>
        <w:t>GM-GHAPDzB-25/01</w:t>
      </w:r>
      <w:r w:rsidR="008B1F5B">
        <w:rPr>
          <w:rFonts w:ascii="Sylfaen" w:hAnsi="Sylfaen"/>
          <w:i/>
        </w:rPr>
        <w:t xml:space="preserve"> </w:t>
      </w:r>
      <w:r w:rsidRPr="00AF791F">
        <w:rPr>
          <w:rFonts w:ascii="GHEA Grapalat" w:hAnsi="GHEA Grapalat"/>
        </w:rPr>
        <w:t>"*</w:t>
      </w:r>
    </w:p>
    <w:p w:rsidR="00E12B8D" w:rsidRDefault="00E12B8D" w:rsidP="00417F70">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17F70">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F76968">
        <w:rPr>
          <w:rFonts w:ascii="Sylfaen" w:hAnsi="Sylfaen"/>
          <w:sz w:val="24"/>
          <w:szCs w:val="24"/>
        </w:rPr>
        <w:t>GM-GHAPDzB-25/01</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F76968">
        <w:rPr>
          <w:rFonts w:ascii="Sylfaen" w:hAnsi="Sylfaen"/>
        </w:rPr>
        <w:t>GM-GHAPDzB-25/01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F76968">
        <w:rPr>
          <w:rFonts w:ascii="Sylfaen" w:hAnsi="Sylfaen"/>
          <w:i w:val="0"/>
          <w:sz w:val="24"/>
          <w:szCs w:val="24"/>
        </w:rPr>
        <w:t>GM-GHAPDzB-25/01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417F7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417F7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417F7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417F70"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417F70"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417F7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17F70">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17F70">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17F70">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17F70">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17F70">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F37A62" w:rsidRDefault="00E12B8D" w:rsidP="00E12B8D">
      <w:pPr>
        <w:jc w:val="right"/>
        <w:rPr>
          <w:rFonts w:ascii="GHEA Grapalat" w:hAnsi="GHEA Grapalat"/>
          <w:b/>
        </w:rPr>
      </w:pPr>
      <w:r>
        <w:rPr>
          <w:rFonts w:ascii="GHEA Grapalat" w:hAnsi="GHEA Grapalat"/>
          <w:b/>
        </w:rPr>
        <w:br w:type="page"/>
      </w:r>
    </w:p>
    <w:p w:rsidR="00F37A62" w:rsidRDefault="00F37A62" w:rsidP="00E12B8D">
      <w:pPr>
        <w:jc w:val="right"/>
        <w:rPr>
          <w:rFonts w:ascii="GHEA Grapalat" w:hAnsi="GHEA Grapalat"/>
          <w:b/>
        </w:rPr>
      </w:pPr>
    </w:p>
    <w:p w:rsidR="00F37A62" w:rsidRDefault="00F37A62"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F76968">
        <w:rPr>
          <w:rFonts w:ascii="Sylfaen" w:hAnsi="Sylfaen"/>
          <w:sz w:val="24"/>
          <w:szCs w:val="24"/>
        </w:rPr>
        <w:t>GM-GHAPDzB-25/01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F76968">
        <w:rPr>
          <w:rFonts w:ascii="Sylfaen" w:hAnsi="Sylfaen"/>
        </w:rPr>
        <w:t>GM-GHAPDzB-25/01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 xml:space="preserve">"Наименование лота </w:t>
            </w:r>
            <w:r w:rsidRPr="005744FC">
              <w:rPr>
                <w:rFonts w:ascii="GHEA Grapalat" w:hAnsi="GHEA Grapalat"/>
                <w:sz w:val="20"/>
                <w:szCs w:val="20"/>
                <w:u w:val="single"/>
                <w:vertAlign w:val="subscript"/>
              </w:rPr>
              <w:lastRenderedPageBreak/>
              <w:t>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F76968">
        <w:rPr>
          <w:rFonts w:ascii="Sylfaen" w:hAnsi="Sylfaen"/>
        </w:rPr>
        <w:t>GM-GHAPDzB-25/01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F76968">
        <w:rPr>
          <w:rFonts w:ascii="Sylfaen" w:hAnsi="Sylfaen"/>
          <w:i/>
        </w:rPr>
        <w:t>GM-GHAPDzB-25/01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 xml:space="preserve">Банк настоящего Соглашения и прилагаемого Требования </w:t>
      </w:r>
      <w:r w:rsidRPr="00B138F3">
        <w:rPr>
          <w:rFonts w:ascii="GHEA Grapalat" w:hAnsi="GHEA Grapalat"/>
          <w:sz w:val="22"/>
          <w:szCs w:val="22"/>
        </w:rPr>
        <w:lastRenderedPageBreak/>
        <w:t>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F76968">
        <w:rPr>
          <w:rFonts w:ascii="Sylfaen" w:hAnsi="Sylfaen"/>
        </w:rPr>
        <w:t>GM-GHAPDzB-25/01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F76968">
        <w:rPr>
          <w:rFonts w:ascii="Sylfaen" w:hAnsi="Sylfaen"/>
          <w:i/>
        </w:rPr>
        <w:t>GM-GHAPDzB-25/01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F76968">
        <w:rPr>
          <w:rFonts w:ascii="Sylfaen" w:hAnsi="Sylfaen"/>
          <w:sz w:val="24"/>
          <w:szCs w:val="24"/>
        </w:rPr>
        <w:t>GM-GHAPDzB-25/01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F76968">
        <w:rPr>
          <w:rFonts w:ascii="Sylfaen" w:hAnsi="Sylfaen"/>
          <w:sz w:val="24"/>
          <w:szCs w:val="24"/>
        </w:rPr>
        <w:t>GM-GHAPDzB-25/01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4"/>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5"/>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6"/>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7"/>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8"/>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9"/>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t xml:space="preserve">              </w:t>
            </w:r>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М. Петросян</w:t>
            </w: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Pr>
          <w:rFonts w:ascii="GHEA Grapalat" w:hAnsi="GHEA Grapalat" w:cs="Sylfaen"/>
          <w:b/>
          <w:lang w:val="hy-AM"/>
        </w:rPr>
        <w:t>M-GHAPSDB-24/01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F37A62" w:rsidRDefault="007941A0" w:rsidP="00F37A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F37A62" w:rsidRDefault="00F37A62" w:rsidP="00F37A62">
      <w:r>
        <w:rPr>
          <w:noProof/>
        </w:rPr>
        <mc:AlternateContent>
          <mc:Choice Requires="wps">
            <w:drawing>
              <wp:anchor distT="0" distB="0" distL="114300" distR="114300" simplePos="0" relativeHeight="251659264" behindDoc="0" locked="0" layoutInCell="1" allowOverlap="1" wp14:anchorId="111E24B4" wp14:editId="4C72D459">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37A62" w:rsidRPr="00D7729E" w:rsidRDefault="00F37A62" w:rsidP="00F37A62">
                            <w:pPr>
                              <w:contextualSpacing/>
                            </w:pPr>
                            <w:r>
                              <w:rPr>
                                <w:noProof/>
                                <w:position w:val="-6"/>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1"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11E24B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F37A62" w:rsidRPr="00D7729E" w:rsidRDefault="00F37A62" w:rsidP="00F37A62">
                      <w:pPr>
                        <w:contextualSpacing/>
                      </w:pPr>
                      <w:r>
                        <w:rPr>
                          <w:noProof/>
                          <w:position w:val="-6"/>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2"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v:textbox>
                <w10:wrap anchorx="margin" anchory="page"/>
              </v:shape>
            </w:pict>
          </mc:Fallback>
        </mc:AlternateContent>
      </w:r>
    </w:p>
    <w:p w:rsidR="00F37A62" w:rsidRPr="007816EA" w:rsidRDefault="00F37A62" w:rsidP="00F37A62">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tbl>
      <w:tblPr>
        <w:tblW w:w="153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4796"/>
        <w:gridCol w:w="672"/>
        <w:gridCol w:w="671"/>
        <w:gridCol w:w="955"/>
        <w:gridCol w:w="672"/>
        <w:gridCol w:w="1249"/>
        <w:gridCol w:w="828"/>
        <w:gridCol w:w="1787"/>
      </w:tblGrid>
      <w:tr w:rsidR="00F37A62" w:rsidRPr="007816EA" w:rsidTr="000D1617">
        <w:trPr>
          <w:trHeight w:val="153"/>
        </w:trPr>
        <w:tc>
          <w:tcPr>
            <w:tcW w:w="15340" w:type="dxa"/>
            <w:gridSpan w:val="12"/>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Продукт:</w:t>
            </w:r>
          </w:p>
        </w:tc>
      </w:tr>
      <w:tr w:rsidR="00F37A62" w:rsidRPr="007816EA" w:rsidTr="000D1617">
        <w:trPr>
          <w:trHeight w:val="233"/>
        </w:trPr>
        <w:tc>
          <w:tcPr>
            <w:tcW w:w="709"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по приглашению</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доза</w:t>
            </w:r>
            <w:r w:rsidRPr="00D7729E">
              <w:rPr>
                <w:rFonts w:ascii="Arial AM" w:hAnsi="Arial AM"/>
                <w:sz w:val="18"/>
              </w:rPr>
              <w:t xml:space="preserve"> </w:t>
            </w:r>
            <w:r w:rsidRPr="00D7729E">
              <w:rPr>
                <w:rFonts w:ascii="Sylfaen" w:hAnsi="Sylfaen" w:cs="Sylfaen"/>
                <w:sz w:val="18"/>
              </w:rPr>
              <w:t>число</w:t>
            </w:r>
          </w:p>
        </w:tc>
        <w:tc>
          <w:tcPr>
            <w:tcW w:w="1134"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шоппинг</w:t>
            </w:r>
            <w:r w:rsidRPr="00D7729E">
              <w:rPr>
                <w:rFonts w:ascii="Arial AM" w:hAnsi="Arial AM"/>
                <w:sz w:val="18"/>
              </w:rPr>
              <w:t xml:space="preserve"> </w:t>
            </w:r>
            <w:r w:rsidRPr="00D7729E">
              <w:rPr>
                <w:rFonts w:ascii="Sylfaen" w:hAnsi="Sylfaen" w:cs="Sylfaen"/>
                <w:sz w:val="18"/>
              </w:rPr>
              <w:t>с планом</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через</w:t>
            </w:r>
            <w:r w:rsidRPr="00D7729E">
              <w:rPr>
                <w:rFonts w:ascii="Arial AM" w:hAnsi="Arial AM"/>
                <w:sz w:val="18"/>
              </w:rPr>
              <w:t xml:space="preserve"> </w:t>
            </w:r>
            <w:r w:rsidRPr="00D7729E">
              <w:rPr>
                <w:rFonts w:ascii="Sylfaen" w:hAnsi="Sylfaen" w:cs="Sylfaen"/>
                <w:sz w:val="18"/>
              </w:rPr>
              <w:t>код</w:t>
            </w:r>
            <w:r w:rsidRPr="00D7729E">
              <w:rPr>
                <w:rFonts w:ascii="Arial AM" w:hAnsi="Arial AM"/>
                <w:sz w:val="18"/>
              </w:rPr>
              <w:t>``</w:t>
            </w:r>
            <w:r w:rsidRPr="00D7729E">
              <w:rPr>
                <w:rFonts w:ascii="Sylfaen" w:hAnsi="Sylfaen" w:cs="Sylfaen"/>
                <w:sz w:val="18"/>
              </w:rPr>
              <w:t>в соответствии с</w:t>
            </w:r>
            <w:r w:rsidRPr="00D7729E">
              <w:rPr>
                <w:rFonts w:ascii="Arial AM" w:hAnsi="Arial AM"/>
                <w:sz w:val="18"/>
              </w:rPr>
              <w:t xml:space="preserve"> </w:t>
            </w:r>
            <w:r w:rsidRPr="00D7729E">
              <w:rPr>
                <w:rFonts w:ascii="Sylfaen" w:hAnsi="Sylfaen" w:cs="Sylfaen"/>
                <w:sz w:val="18"/>
              </w:rPr>
              <w:t>ГМА:</w:t>
            </w:r>
            <w:r w:rsidRPr="00D7729E">
              <w:rPr>
                <w:rFonts w:ascii="Arial AM" w:hAnsi="Arial AM"/>
                <w:sz w:val="18"/>
              </w:rPr>
              <w:t xml:space="preserve"> </w:t>
            </w:r>
            <w:r w:rsidRPr="00D7729E">
              <w:rPr>
                <w:rFonts w:ascii="Sylfaen" w:hAnsi="Sylfaen" w:cs="Sylfaen"/>
                <w:sz w:val="18"/>
              </w:rPr>
              <w:t>классификация</w:t>
            </w:r>
            <w:r w:rsidRPr="00D7729E">
              <w:rPr>
                <w:rFonts w:ascii="Arial AM" w:hAnsi="Arial AM"/>
                <w:sz w:val="18"/>
              </w:rPr>
              <w:t>(цена за просмотр)</w:t>
            </w:r>
          </w:p>
        </w:tc>
        <w:tc>
          <w:tcPr>
            <w:tcW w:w="926"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F37A62" w:rsidRPr="00D7729E" w:rsidRDefault="00F37A62" w:rsidP="000D1617">
            <w:pPr>
              <w:jc w:val="center"/>
              <w:rPr>
                <w:rFonts w:ascii="Arial AM" w:hAnsi="Arial AM"/>
                <w:sz w:val="18"/>
              </w:rPr>
            </w:pPr>
            <w:r w:rsidRPr="00D7729E">
              <w:rPr>
                <w:rFonts w:ascii="Sylfaen" w:hAnsi="Sylfaen" w:cs="Sylfaen"/>
                <w:sz w:val="18"/>
              </w:rPr>
              <w:t>товар</w:t>
            </w:r>
            <w:r w:rsidRPr="00D7729E">
              <w:rPr>
                <w:rFonts w:ascii="Arial AM" w:hAnsi="Arial AM"/>
                <w:sz w:val="18"/>
              </w:rPr>
              <w:t xml:space="preserve"> </w:t>
            </w:r>
            <w:r w:rsidRPr="00D7729E">
              <w:rPr>
                <w:rFonts w:ascii="Sylfaen" w:hAnsi="Sylfaen" w:cs="Sylfaen"/>
                <w:sz w:val="18"/>
              </w:rPr>
              <w:t>знак</w:t>
            </w:r>
            <w:r w:rsidRPr="00D7729E">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D7729E">
              <w:rPr>
                <w:rFonts w:ascii="Arial AM" w:hAnsi="Arial AM"/>
                <w:sz w:val="18"/>
              </w:rPr>
              <w:t xml:space="preserve"> </w:t>
            </w:r>
            <w:r w:rsidRPr="00D7729E">
              <w:rPr>
                <w:rFonts w:ascii="Sylfaen" w:hAnsi="Sylfaen" w:cs="Sylfaen"/>
                <w:sz w:val="18"/>
              </w:rPr>
              <w:t>и:</w:t>
            </w:r>
            <w:r w:rsidRPr="00D7729E">
              <w:rPr>
                <w:rFonts w:ascii="Arial AM" w:hAnsi="Arial AM"/>
                <w:sz w:val="18"/>
              </w:rPr>
              <w:t xml:space="preserve"> </w:t>
            </w:r>
            <w:r w:rsidRPr="00D7729E">
              <w:rPr>
                <w:rFonts w:ascii="Sylfaen" w:hAnsi="Sylfaen" w:cs="Sylfaen"/>
                <w:sz w:val="18"/>
              </w:rPr>
              <w:t>производителя</w:t>
            </w:r>
            <w:r w:rsidRPr="00D7729E">
              <w:rPr>
                <w:rFonts w:ascii="Arial AM" w:hAnsi="Arial AM"/>
                <w:sz w:val="18"/>
              </w:rPr>
              <w:t xml:space="preserve"> </w:t>
            </w:r>
            <w:r w:rsidRPr="00D7729E">
              <w:rPr>
                <w:rFonts w:ascii="Sylfaen" w:hAnsi="Sylfaen" w:cs="Sylfaen"/>
                <w:sz w:val="18"/>
              </w:rPr>
              <w:t>имя:</w:t>
            </w:r>
            <w:r w:rsidRPr="00D7729E">
              <w:rPr>
                <w:rFonts w:ascii="Arial AM" w:hAnsi="Arial AM"/>
                <w:sz w:val="18"/>
              </w:rPr>
              <w:t>**</w:t>
            </w:r>
          </w:p>
        </w:tc>
        <w:tc>
          <w:tcPr>
            <w:tcW w:w="4796"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предложения</w:t>
            </w:r>
          </w:p>
        </w:tc>
      </w:tr>
      <w:tr w:rsidR="00F37A62" w:rsidRPr="007816EA" w:rsidTr="000D1617">
        <w:trPr>
          <w:trHeight w:val="473"/>
        </w:trPr>
        <w:tc>
          <w:tcPr>
            <w:tcW w:w="709" w:type="dxa"/>
            <w:vMerge/>
            <w:shd w:val="clear" w:color="auto" w:fill="auto"/>
          </w:tcPr>
          <w:p w:rsidR="00F37A62" w:rsidRPr="007816EA" w:rsidRDefault="00F37A62" w:rsidP="000D1617">
            <w:pPr>
              <w:jc w:val="center"/>
              <w:rPr>
                <w:rFonts w:ascii="Arial AM" w:hAnsi="Arial AM"/>
                <w:sz w:val="18"/>
              </w:rPr>
            </w:pPr>
          </w:p>
        </w:tc>
        <w:tc>
          <w:tcPr>
            <w:tcW w:w="1134" w:type="dxa"/>
            <w:vMerge/>
            <w:shd w:val="clear" w:color="auto" w:fill="auto"/>
          </w:tcPr>
          <w:p w:rsidR="00F37A62" w:rsidRPr="007816EA" w:rsidRDefault="00F37A62" w:rsidP="000D1617">
            <w:pPr>
              <w:jc w:val="center"/>
              <w:rPr>
                <w:rFonts w:ascii="Arial AM" w:hAnsi="Arial AM"/>
                <w:sz w:val="18"/>
              </w:rPr>
            </w:pPr>
          </w:p>
        </w:tc>
        <w:tc>
          <w:tcPr>
            <w:tcW w:w="926" w:type="dxa"/>
            <w:vMerge/>
            <w:shd w:val="clear" w:color="auto" w:fill="auto"/>
          </w:tcPr>
          <w:p w:rsidR="00F37A62" w:rsidRPr="007816EA" w:rsidRDefault="00F37A62" w:rsidP="000D1617">
            <w:pPr>
              <w:jc w:val="center"/>
              <w:rPr>
                <w:rFonts w:ascii="Arial AM" w:hAnsi="Arial AM"/>
                <w:sz w:val="18"/>
              </w:rPr>
            </w:pPr>
          </w:p>
        </w:tc>
        <w:tc>
          <w:tcPr>
            <w:tcW w:w="941" w:type="dxa"/>
            <w:vMerge/>
            <w:shd w:val="clear" w:color="auto" w:fill="auto"/>
          </w:tcPr>
          <w:p w:rsidR="00F37A62" w:rsidRPr="007816EA" w:rsidRDefault="00F37A62" w:rsidP="000D1617">
            <w:pPr>
              <w:jc w:val="center"/>
              <w:rPr>
                <w:rFonts w:ascii="Arial AM" w:hAnsi="Arial AM"/>
                <w:sz w:val="18"/>
              </w:rPr>
            </w:pPr>
          </w:p>
        </w:tc>
        <w:tc>
          <w:tcPr>
            <w:tcW w:w="4796" w:type="dxa"/>
            <w:vMerge/>
            <w:shd w:val="clear" w:color="auto" w:fill="auto"/>
          </w:tcPr>
          <w:p w:rsidR="00F37A62" w:rsidRPr="007816EA" w:rsidRDefault="00F37A62" w:rsidP="000D1617">
            <w:pPr>
              <w:jc w:val="center"/>
              <w:rPr>
                <w:rFonts w:ascii="Arial AM" w:hAnsi="Arial AM"/>
                <w:sz w:val="18"/>
              </w:rPr>
            </w:pPr>
          </w:p>
        </w:tc>
        <w:tc>
          <w:tcPr>
            <w:tcW w:w="672" w:type="dxa"/>
            <w:vMerge/>
            <w:shd w:val="clear" w:color="auto" w:fill="auto"/>
          </w:tcPr>
          <w:p w:rsidR="00F37A62" w:rsidRPr="007816EA" w:rsidRDefault="00F37A62" w:rsidP="000D1617">
            <w:pPr>
              <w:jc w:val="center"/>
              <w:rPr>
                <w:rFonts w:ascii="Arial AM" w:hAnsi="Arial AM"/>
                <w:sz w:val="18"/>
              </w:rPr>
            </w:pPr>
          </w:p>
        </w:tc>
        <w:tc>
          <w:tcPr>
            <w:tcW w:w="671" w:type="dxa"/>
            <w:vMerge/>
            <w:shd w:val="clear" w:color="auto" w:fill="auto"/>
          </w:tcPr>
          <w:p w:rsidR="00F37A62" w:rsidRPr="007816EA" w:rsidRDefault="00F37A62" w:rsidP="000D1617">
            <w:pPr>
              <w:jc w:val="center"/>
              <w:rPr>
                <w:rFonts w:ascii="Arial AM" w:hAnsi="Arial AM"/>
                <w:sz w:val="18"/>
              </w:rPr>
            </w:pPr>
          </w:p>
        </w:tc>
        <w:tc>
          <w:tcPr>
            <w:tcW w:w="955" w:type="dxa"/>
            <w:vMerge/>
            <w:shd w:val="clear" w:color="auto" w:fill="auto"/>
          </w:tcPr>
          <w:p w:rsidR="00F37A62" w:rsidRPr="007816EA" w:rsidRDefault="00F37A62" w:rsidP="000D1617">
            <w:pPr>
              <w:jc w:val="center"/>
              <w:rPr>
                <w:rFonts w:ascii="Arial AM" w:hAnsi="Arial AM"/>
                <w:sz w:val="18"/>
              </w:rPr>
            </w:pPr>
          </w:p>
        </w:tc>
        <w:tc>
          <w:tcPr>
            <w:tcW w:w="672" w:type="dxa"/>
            <w:vMerge/>
            <w:shd w:val="clear" w:color="auto" w:fill="auto"/>
          </w:tcPr>
          <w:p w:rsidR="00F37A62" w:rsidRPr="007816EA" w:rsidRDefault="00F37A62" w:rsidP="000D1617">
            <w:pPr>
              <w:jc w:val="center"/>
              <w:rPr>
                <w:rFonts w:ascii="Arial AM" w:hAnsi="Arial AM"/>
                <w:sz w:val="18"/>
              </w:rPr>
            </w:pPr>
          </w:p>
        </w:tc>
        <w:tc>
          <w:tcPr>
            <w:tcW w:w="1249" w:type="dxa"/>
            <w:shd w:val="clear" w:color="auto" w:fill="auto"/>
          </w:tcPr>
          <w:p w:rsidR="00F37A62" w:rsidRPr="007816EA" w:rsidRDefault="00F37A62" w:rsidP="000D1617">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F37A62" w:rsidRPr="007816EA" w:rsidRDefault="00F37A62" w:rsidP="000D1617">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F37A62" w:rsidRPr="007816EA" w:rsidRDefault="00F37A62" w:rsidP="000D1617">
            <w:pPr>
              <w:rPr>
                <w:rFonts w:ascii="Arial AM" w:hAnsi="Arial AM"/>
                <w:sz w:val="18"/>
              </w:rPr>
            </w:pPr>
            <w:r w:rsidRPr="007816EA">
              <w:rPr>
                <w:rFonts w:ascii="Sylfaen" w:hAnsi="Sylfaen" w:cs="Sylfaen"/>
                <w:sz w:val="18"/>
              </w:rPr>
              <w:t>Термин:</w:t>
            </w:r>
            <w:r w:rsidRPr="007816EA">
              <w:rPr>
                <w:rFonts w:ascii="Arial AM" w:hAnsi="Arial AM"/>
                <w:sz w:val="18"/>
              </w:rPr>
              <w:t>***</w:t>
            </w:r>
          </w:p>
          <w:p w:rsidR="00F37A62" w:rsidRPr="007816EA" w:rsidRDefault="00F37A62" w:rsidP="000D1617">
            <w:pPr>
              <w:rPr>
                <w:rFonts w:ascii="Arial AM" w:hAnsi="Arial AM"/>
                <w:sz w:val="18"/>
              </w:rPr>
            </w:pPr>
          </w:p>
        </w:tc>
      </w:tr>
      <w:tr w:rsidR="00F37A62" w:rsidRPr="00D7729E" w:rsidTr="000D1617">
        <w:trPr>
          <w:trHeight w:val="1799"/>
        </w:trPr>
        <w:tc>
          <w:tcPr>
            <w:tcW w:w="709" w:type="dxa"/>
            <w:shd w:val="clear" w:color="auto" w:fill="auto"/>
          </w:tcPr>
          <w:p w:rsidR="00F37A62" w:rsidRPr="00743FF9" w:rsidRDefault="00F37A62" w:rsidP="000D1617">
            <w:pPr>
              <w:ind w:left="360"/>
              <w:rPr>
                <w:rFonts w:ascii="Arial AM" w:hAnsi="Arial AM"/>
                <w:sz w:val="20"/>
              </w:rPr>
            </w:pPr>
            <w:r>
              <w:rPr>
                <w:rFonts w:ascii="Arial AM" w:hAnsi="Arial AM"/>
                <w:sz w:val="20"/>
              </w:rPr>
              <w:t>2:</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sz w:val="20"/>
                <w:szCs w:val="20"/>
              </w:rPr>
              <w:t>Хлеб</w:t>
            </w:r>
          </w:p>
        </w:tc>
        <w:tc>
          <w:tcPr>
            <w:tcW w:w="941" w:type="dxa"/>
            <w:shd w:val="clear" w:color="auto" w:fill="auto"/>
          </w:tcPr>
          <w:p w:rsidR="00F37A62" w:rsidRPr="00B35693" w:rsidRDefault="00F37A62" w:rsidP="000D1617">
            <w:pPr>
              <w:rPr>
                <w:rFonts w:ascii="Arial" w:hAnsi="Arial" w:cs="Arial"/>
                <w:sz w:val="20"/>
              </w:rPr>
            </w:pPr>
            <w:r>
              <w:rPr>
                <w:rFonts w:ascii="Arial" w:hAnsi="Arial" w:cs="Arial"/>
                <w:sz w:val="20"/>
              </w:rPr>
              <w:t>РА или эквивалент</w:t>
            </w:r>
          </w:p>
        </w:tc>
        <w:tc>
          <w:tcPr>
            <w:tcW w:w="4796" w:type="dxa"/>
            <w:shd w:val="clear" w:color="auto" w:fill="auto"/>
          </w:tcPr>
          <w:p w:rsidR="00F37A62" w:rsidRPr="0051003F" w:rsidRDefault="00F37A62" w:rsidP="000D1617">
            <w:pPr>
              <w:rPr>
                <w:rFonts w:ascii="Arial AM" w:hAnsi="Arial AM"/>
                <w:sz w:val="20"/>
                <w:szCs w:val="20"/>
                <w:lang w:val="hy-AM"/>
              </w:rPr>
            </w:pPr>
            <w:r w:rsidRPr="00A46852">
              <w:rPr>
                <w:rFonts w:ascii="Sylfaen" w:hAnsi="Sylfaen" w:cs="Sylfaen"/>
                <w:color w:val="000000"/>
                <w:sz w:val="18"/>
                <w:szCs w:val="18"/>
                <w:lang w:val="hy-AM"/>
              </w:rPr>
              <w:t xml:space="preserve">Хлеб. Изготовлен из смеси муки высшего сорта и муки 1-го сорта, АСТ 31-99 или аналог. Упаковка хлеба в негорячем состоянии. Влажность 42-44%, степень кислотности - 2,5-3,5, масса - 500 гр с допуском +/- 3%, пористость - не менее 65%. Упаковка в бумажный или полиэтиленовый пакет, размер которого превышает длину или ширину хлеба. Общие обязательные условия </w:t>
            </w:r>
            <w:r w:rsidRPr="00A46852">
              <w:rPr>
                <w:rFonts w:ascii="Sylfaen" w:hAnsi="Sylfaen" w:cs="Sylfaen"/>
                <w:color w:val="000000"/>
                <w:sz w:val="18"/>
                <w:szCs w:val="18"/>
                <w:lang w:val="hy-AM"/>
              </w:rPr>
              <w:lastRenderedPageBreak/>
              <w:t>к продукции: Безопасность, маркировка и упаковка,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Принят решением «Пищевая продукция в части ее маркировки» (ТС ТК 022/2011), утвержденным решением Совета Евразийской экономической комиссии от 20 июля 2012 г. N 58 «Требования к безопасности пищевой продукции». пищевые добавки, ароматизаторы и технологические вспомогательные средства» (ТС ТК 029/2012), технический регламент «О безопасности упаковки» (ММ ТС 005/2011), утвержденный решением Комиссии Таможенного союза от 16 августа 2011 года № 769, Закон РА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несоответствия технических характеристик или условий поставки при поставке хлеба устанавливается максимальный срок в 30 дней для устранения несоответствия.</w:t>
            </w:r>
            <w:r w:rsidRPr="007816EA">
              <w:rPr>
                <w:rFonts w:ascii="Arial AM" w:hAnsi="Arial AM"/>
                <w:color w:val="000000"/>
                <w:sz w:val="18"/>
                <w:szCs w:val="18"/>
                <w:lang w:val="hy-AM"/>
              </w:rPr>
              <w:t xml:space="preserve">  </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A46852" w:rsidRDefault="00F37A62" w:rsidP="000D1617">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414EFA" w:rsidRDefault="00F37A62" w:rsidP="000D1617">
            <w:pPr>
              <w:rPr>
                <w:rFonts w:asciiTheme="minorHAnsi" w:hAnsiTheme="minorHAnsi"/>
                <w:sz w:val="20"/>
                <w:lang w:val="hy-AM"/>
              </w:rPr>
            </w:pPr>
            <w:r>
              <w:rPr>
                <w:rFonts w:asciiTheme="minorHAnsi" w:hAnsiTheme="minorHAnsi"/>
                <w:sz w:val="20"/>
                <w:lang w:val="hy-AM"/>
              </w:rPr>
              <w:t>875000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414EFA" w:rsidRDefault="00F37A62" w:rsidP="000D1617">
            <w:pPr>
              <w:jc w:val="center"/>
              <w:rPr>
                <w:rFonts w:asciiTheme="minorHAnsi" w:hAnsiTheme="minorHAnsi"/>
                <w:sz w:val="20"/>
                <w:lang w:val="hy-AM"/>
              </w:rPr>
            </w:pPr>
            <w:r>
              <w:rPr>
                <w:rFonts w:asciiTheme="minorHAnsi" w:hAnsiTheme="minorHAnsi"/>
                <w:sz w:val="20"/>
                <w:lang w:val="hy-AM"/>
              </w:rPr>
              <w:t>2500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414EFA" w:rsidRDefault="00F37A62" w:rsidP="000D1617">
            <w:pPr>
              <w:jc w:val="center"/>
              <w:rPr>
                <w:rFonts w:asciiTheme="minorHAnsi" w:hAnsiTheme="minorHAnsi"/>
                <w:sz w:val="20"/>
                <w:lang w:val="hy-AM"/>
              </w:rPr>
            </w:pPr>
            <w:r>
              <w:rPr>
                <w:rFonts w:asciiTheme="minorHAnsi" w:hAnsiTheme="minorHAnsi"/>
                <w:sz w:val="20"/>
                <w:lang w:val="hy-AM"/>
              </w:rPr>
              <w:t>2500</w:t>
            </w:r>
          </w:p>
        </w:tc>
        <w:tc>
          <w:tcPr>
            <w:tcW w:w="1787" w:type="dxa"/>
            <w:shd w:val="clear" w:color="auto" w:fill="auto"/>
          </w:tcPr>
          <w:p w:rsidR="00F37A62" w:rsidRPr="007816EA" w:rsidRDefault="00F37A62" w:rsidP="000D1617">
            <w:pPr>
              <w:rPr>
                <w:rFonts w:ascii="Arial AM" w:hAnsi="Arial AM"/>
                <w:sz w:val="20"/>
                <w:lang w:val="hy-AM"/>
              </w:rPr>
            </w:pPr>
            <w:r>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743FF9" w:rsidRDefault="00F37A62" w:rsidP="000D1617">
            <w:pPr>
              <w:pStyle w:val="aff3"/>
              <w:rPr>
                <w:rFonts w:ascii="Arial AM" w:hAnsi="Arial AM"/>
                <w:sz w:val="20"/>
                <w:lang w:val="en-US"/>
              </w:rPr>
            </w:pPr>
            <w:r>
              <w:rPr>
                <w:rFonts w:asciiTheme="minorHAnsi" w:hAnsiTheme="minorHAnsi"/>
                <w:sz w:val="20"/>
                <w:lang w:val="en-US"/>
              </w:rPr>
              <w:lastRenderedPageBreak/>
              <w:t>33333332</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sz w:val="20"/>
                <w:szCs w:val="20"/>
              </w:rPr>
              <w:t>булочка</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Булочки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изюмом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запеченный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1:</w:t>
            </w:r>
            <w:r w:rsidRPr="00E063F8">
              <w:rPr>
                <w:rFonts w:ascii="Sylfaen" w:hAnsi="Sylfaen"/>
                <w:color w:val="000000"/>
                <w:sz w:val="18"/>
                <w:szCs w:val="18"/>
                <w:lang w:val="hy-AM"/>
              </w:rPr>
              <w:t>кусок</w:t>
            </w:r>
            <w:r>
              <w:rPr>
                <w:rFonts w:ascii="Arial AM" w:hAnsi="Arial AM"/>
                <w:color w:val="000000"/>
                <w:sz w:val="18"/>
                <w:szCs w:val="18"/>
                <w:lang w:val="hy-AM"/>
              </w:rPr>
              <w:t xml:space="preserve">  </w:t>
            </w:r>
            <w:r w:rsidRPr="007816EA">
              <w:rPr>
                <w:rFonts w:ascii="Sylfaen" w:hAnsi="Sylfaen" w:cs="Sylfaen"/>
                <w:color w:val="000000"/>
                <w:sz w:val="18"/>
                <w:szCs w:val="18"/>
                <w:lang w:val="hy-AM"/>
              </w:rPr>
              <w:t>кусок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масса:</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с:</w:t>
            </w:r>
            <w:r>
              <w:rPr>
                <w:rFonts w:ascii="Arial AM" w:hAnsi="Arial AM"/>
                <w:color w:val="000000"/>
                <w:sz w:val="18"/>
                <w:szCs w:val="18"/>
                <w:lang w:val="hy-AM"/>
              </w:rPr>
              <w:t>/ + - 3:</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Pr>
                <w:rFonts w:ascii="Sylfaen" w:hAnsi="Sylfaen" w:cs="Sylfaen"/>
                <w:sz w:val="20"/>
                <w:szCs w:val="20"/>
                <w:lang w:val="hy-AM"/>
              </w:rPr>
              <w:t>, запеченный</w:t>
            </w:r>
            <w:r w:rsidRPr="007816EA">
              <w:rPr>
                <w:rFonts w:ascii="Arial AM" w:hAnsi="Arial AM" w:cs="Calibri"/>
                <w:sz w:val="20"/>
                <w:szCs w:val="20"/>
                <w:lang w:val="hy-AM"/>
              </w:rPr>
              <w:t xml:space="preserve"> </w:t>
            </w:r>
            <w:r w:rsidRPr="007816EA">
              <w:rPr>
                <w:rFonts w:ascii="Sylfaen" w:hAnsi="Sylfaen" w:cs="Sylfaen"/>
                <w:sz w:val="20"/>
                <w:szCs w:val="20"/>
                <w:lang w:val="hy-AM"/>
              </w:rPr>
              <w:t>предложения</w:t>
            </w:r>
            <w:r w:rsidRPr="007816EA">
              <w:rPr>
                <w:rFonts w:ascii="Arial AM" w:hAnsi="Arial AM" w:cs="Calibri"/>
                <w:sz w:val="20"/>
                <w:szCs w:val="20"/>
                <w:lang w:val="hy-AM"/>
              </w:rPr>
              <w:t xml:space="preserve">  </w:t>
            </w:r>
            <w:r w:rsidRPr="007816EA">
              <w:rPr>
                <w:rFonts w:ascii="Sylfaen" w:hAnsi="Sylfaen" w:cs="Sylfaen"/>
                <w:sz w:val="20"/>
                <w:szCs w:val="20"/>
                <w:lang w:val="hy-AM"/>
              </w:rPr>
              <w:t>день</w:t>
            </w:r>
            <w:r w:rsidRPr="007816EA">
              <w:rPr>
                <w:rFonts w:ascii="Arial AM" w:hAnsi="Arial AM" w:cs="Calibri"/>
                <w:sz w:val="20"/>
                <w:szCs w:val="20"/>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816EA" w:rsidRDefault="00F37A62" w:rsidP="000D1617">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rPr>
                <w:rFonts w:asciiTheme="minorHAnsi" w:hAnsiTheme="minorHAnsi"/>
                <w:sz w:val="20"/>
                <w:lang w:val="hy-AM"/>
              </w:rPr>
            </w:pPr>
            <w:r>
              <w:rPr>
                <w:rFonts w:asciiTheme="minorHAnsi" w:hAnsiTheme="minorHAnsi"/>
                <w:sz w:val="20"/>
                <w:lang w:val="hy-AM"/>
              </w:rPr>
              <w:t>156000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jc w:val="center"/>
              <w:rPr>
                <w:rFonts w:asciiTheme="minorHAnsi" w:hAnsiTheme="minorHAnsi"/>
                <w:sz w:val="20"/>
                <w:lang w:val="hy-AM"/>
              </w:rPr>
            </w:pPr>
            <w:r>
              <w:rPr>
                <w:rFonts w:asciiTheme="minorHAnsi" w:hAnsiTheme="minorHAnsi"/>
                <w:sz w:val="20"/>
                <w:lang w:val="hy-AM"/>
              </w:rPr>
              <w:t>1300: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jc w:val="center"/>
              <w:rPr>
                <w:rFonts w:asciiTheme="minorHAnsi" w:hAnsiTheme="minorHAnsi"/>
                <w:sz w:val="20"/>
                <w:lang w:val="hy-AM"/>
              </w:rPr>
            </w:pPr>
            <w:r>
              <w:rPr>
                <w:rFonts w:asciiTheme="minorHAnsi" w:hAnsiTheme="minorHAnsi"/>
                <w:sz w:val="20"/>
                <w:lang w:val="hy-AM"/>
              </w:rPr>
              <w:t>1300:</w:t>
            </w:r>
          </w:p>
        </w:tc>
        <w:tc>
          <w:tcPr>
            <w:tcW w:w="1787" w:type="dxa"/>
            <w:shd w:val="clear" w:color="auto" w:fill="auto"/>
          </w:tcPr>
          <w:p w:rsidR="00F37A62" w:rsidRPr="007816EA" w:rsidRDefault="00F37A62" w:rsidP="000D1617">
            <w:pPr>
              <w:rPr>
                <w:rFonts w:ascii="Arial AM" w:hAnsi="Arial AM"/>
                <w:sz w:val="20"/>
                <w:lang w:val="hy-AM"/>
              </w:rPr>
            </w:pPr>
            <w:r>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7816EA" w:rsidRDefault="00F37A62" w:rsidP="000D1617">
            <w:pPr>
              <w:pStyle w:val="aff3"/>
              <w:rPr>
                <w:rFonts w:ascii="Arial AM" w:hAnsi="Arial AM"/>
                <w:sz w:val="20"/>
                <w:lang w:val="hy-AM"/>
              </w:rPr>
            </w:pPr>
          </w:p>
        </w:tc>
        <w:tc>
          <w:tcPr>
            <w:tcW w:w="1134" w:type="dxa"/>
            <w:shd w:val="clear" w:color="auto" w:fill="auto"/>
          </w:tcPr>
          <w:p w:rsidR="00F37A62" w:rsidRPr="007816EA" w:rsidRDefault="00F37A62" w:rsidP="000D1617">
            <w:pPr>
              <w:rPr>
                <w:rFonts w:ascii="Arial AM" w:hAnsi="Arial AM"/>
                <w:sz w:val="20"/>
                <w:lang w:val="hy-AM"/>
              </w:rPr>
            </w:pPr>
          </w:p>
        </w:tc>
        <w:tc>
          <w:tcPr>
            <w:tcW w:w="926" w:type="dxa"/>
            <w:shd w:val="clear" w:color="auto" w:fill="auto"/>
          </w:tcPr>
          <w:p w:rsidR="00F37A62" w:rsidRPr="004F1C94" w:rsidRDefault="00F37A62" w:rsidP="000D1617">
            <w:pPr>
              <w:rPr>
                <w:rFonts w:ascii="Arial AM" w:hAnsi="Arial AM"/>
                <w:sz w:val="20"/>
                <w:lang w:val="hy-AM"/>
              </w:rPr>
            </w:pPr>
          </w:p>
        </w:tc>
        <w:tc>
          <w:tcPr>
            <w:tcW w:w="941" w:type="dxa"/>
            <w:shd w:val="clear" w:color="auto" w:fill="auto"/>
          </w:tcPr>
          <w:p w:rsidR="00F37A62" w:rsidRPr="007816EA" w:rsidRDefault="00F37A62" w:rsidP="000D1617">
            <w:pPr>
              <w:rPr>
                <w:rFonts w:ascii="Arial AM" w:hAnsi="Arial AM"/>
                <w:sz w:val="20"/>
                <w:lang w:val="hy-AM"/>
              </w:rPr>
            </w:pPr>
          </w:p>
        </w:tc>
        <w:tc>
          <w:tcPr>
            <w:tcW w:w="4796" w:type="dxa"/>
            <w:shd w:val="clear" w:color="auto" w:fill="auto"/>
          </w:tcPr>
          <w:p w:rsidR="00F37A62" w:rsidRPr="007816EA" w:rsidRDefault="00F37A62" w:rsidP="000D1617">
            <w:pPr>
              <w:rPr>
                <w:rFonts w:ascii="Arial AM" w:hAnsi="Arial AM"/>
                <w:sz w:val="20"/>
                <w:lang w:val="hy-AM"/>
              </w:rPr>
            </w:pPr>
          </w:p>
        </w:tc>
        <w:tc>
          <w:tcPr>
            <w:tcW w:w="672" w:type="dxa"/>
            <w:shd w:val="clear" w:color="auto" w:fill="auto"/>
          </w:tcPr>
          <w:p w:rsidR="00F37A62" w:rsidRPr="007816EA" w:rsidRDefault="00F37A62" w:rsidP="000D1617">
            <w:pPr>
              <w:jc w:val="center"/>
              <w:rPr>
                <w:rFonts w:ascii="Arial AM" w:hAnsi="Arial AM"/>
                <w:sz w:val="20"/>
                <w:lang w:val="hy-AM"/>
              </w:rPr>
            </w:pP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816EA" w:rsidRDefault="00F37A62" w:rsidP="000D1617">
            <w:pPr>
              <w:rPr>
                <w:rFonts w:ascii="Arial AM" w:hAnsi="Arial AM"/>
                <w:sz w:val="20"/>
                <w:lang w:val="hy-AM"/>
              </w:rPr>
            </w:pP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rPr>
                <w:rFonts w:asciiTheme="minorHAnsi" w:hAnsiTheme="minorHAnsi"/>
                <w:sz w:val="20"/>
                <w:lang w:val="hy-AM"/>
              </w:rPr>
            </w:pP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jc w:val="center"/>
              <w:rPr>
                <w:rFonts w:asciiTheme="minorHAnsi" w:hAnsiTheme="minorHAnsi"/>
                <w:sz w:val="20"/>
                <w:lang w:val="hy-AM"/>
              </w:rPr>
            </w:pPr>
          </w:p>
        </w:tc>
        <w:tc>
          <w:tcPr>
            <w:tcW w:w="1249" w:type="dxa"/>
            <w:shd w:val="clear" w:color="auto" w:fill="auto"/>
          </w:tcPr>
          <w:p w:rsidR="00F37A62" w:rsidRPr="004F1C94" w:rsidRDefault="00F37A62" w:rsidP="000D1617">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6723A7" w:rsidRDefault="00F37A62" w:rsidP="000D1617">
            <w:pPr>
              <w:jc w:val="center"/>
              <w:rPr>
                <w:rFonts w:asciiTheme="minorHAnsi" w:hAnsiTheme="minorHAnsi"/>
                <w:sz w:val="20"/>
                <w:lang w:val="hy-AM"/>
              </w:rPr>
            </w:pPr>
          </w:p>
        </w:tc>
        <w:tc>
          <w:tcPr>
            <w:tcW w:w="1787" w:type="dxa"/>
            <w:shd w:val="clear" w:color="auto" w:fill="auto"/>
          </w:tcPr>
          <w:p w:rsidR="00F37A62" w:rsidRPr="007816EA" w:rsidRDefault="00F37A62" w:rsidP="000D1617">
            <w:pPr>
              <w:rPr>
                <w:rFonts w:ascii="Arial AM" w:hAnsi="Arial AM"/>
                <w:sz w:val="20"/>
                <w:lang w:val="hy-AM"/>
              </w:rPr>
            </w:pPr>
          </w:p>
        </w:tc>
      </w:tr>
      <w:tr w:rsidR="00F37A62" w:rsidRPr="00D7729E" w:rsidTr="000D1617">
        <w:trPr>
          <w:trHeight w:val="153"/>
        </w:trPr>
        <w:tc>
          <w:tcPr>
            <w:tcW w:w="709" w:type="dxa"/>
            <w:shd w:val="clear" w:color="auto" w:fill="auto"/>
          </w:tcPr>
          <w:p w:rsidR="00F37A62" w:rsidRPr="00743FF9" w:rsidRDefault="00F37A62" w:rsidP="000D1617">
            <w:pPr>
              <w:pStyle w:val="aff3"/>
              <w:rPr>
                <w:rFonts w:ascii="Arial AM" w:hAnsi="Arial AM"/>
                <w:sz w:val="20"/>
                <w:lang w:val="en-US"/>
              </w:rPr>
            </w:pPr>
            <w:r>
              <w:rPr>
                <w:rFonts w:asciiTheme="minorHAnsi" w:hAnsiTheme="minorHAnsi"/>
                <w:sz w:val="20"/>
                <w:lang w:val="en-US"/>
              </w:rPr>
              <w:t>66:</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E008B5">
              <w:rPr>
                <w:rFonts w:ascii="Sylfaen" w:hAnsi="Sylfaen" w:cs="Sylfaen"/>
                <w:color w:val="000000"/>
                <w:sz w:val="18"/>
                <w:szCs w:val="18"/>
                <w:lang w:val="hy-AM"/>
              </w:rPr>
              <w:t>Сливочный крем / Упаковка:</w:t>
            </w:r>
            <w:r w:rsidRPr="00E008B5">
              <w:rPr>
                <w:rFonts w:ascii="Sylfaen" w:hAnsi="Sylfaen" w:cs="Sylfaen"/>
                <w:b/>
                <w:color w:val="FF0000"/>
                <w:sz w:val="18"/>
                <w:szCs w:val="18"/>
                <w:lang w:val="hy-AM"/>
              </w:rPr>
              <w:t>до 25 кг</w:t>
            </w:r>
            <w:r w:rsidRPr="00E008B5">
              <w:rPr>
                <w:rFonts w:ascii="Sylfaen" w:hAnsi="Sylfaen" w:cs="Sylfaen"/>
                <w:color w:val="FF0000"/>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высшего качества, свежий, влажность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ТК 029/2012), Комиссия Таможенного союза 2011 г. Положения «О безопасности упаковки» (МУ ТС 005/2011), принятого Решением № 769 от 16 августа 2011 г.,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sidRPr="00771488">
              <w:rPr>
                <w:rFonts w:ascii="Sylfaen" w:hAnsi="Sylfaen" w:cs="Sylfaen"/>
                <w:sz w:val="20"/>
                <w:szCs w:val="20"/>
                <w:lang w:val="hy-AM"/>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0D1617">
            <w:pPr>
              <w:rPr>
                <w:rFonts w:asciiTheme="minorHAnsi" w:hAnsiTheme="minorHAnsi"/>
                <w:sz w:val="20"/>
                <w:lang w:val="hy-AM"/>
              </w:rPr>
            </w:pPr>
            <w:r w:rsidRPr="00771488">
              <w:rPr>
                <w:rFonts w:asciiTheme="minorHAnsi" w:hAnsiTheme="minorHAnsi"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0D1617">
            <w:pPr>
              <w:rPr>
                <w:rFonts w:asciiTheme="minorHAnsi" w:hAnsiTheme="minorHAnsi"/>
                <w:sz w:val="20"/>
                <w:lang w:val="hy-AM"/>
              </w:rPr>
            </w:pPr>
            <w:r>
              <w:rPr>
                <w:rFonts w:asciiTheme="minorHAnsi" w:hAnsiTheme="minorHAnsi"/>
                <w:sz w:val="20"/>
                <w:lang w:val="hy-AM"/>
              </w:rPr>
              <w:t>1410000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lang w:val="hy-AM"/>
              </w:rPr>
              <w:t>300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lang w:val="hy-AM"/>
              </w:rPr>
              <w:t>300</w:t>
            </w:r>
          </w:p>
        </w:tc>
        <w:tc>
          <w:tcPr>
            <w:tcW w:w="1787" w:type="dxa"/>
            <w:shd w:val="clear" w:color="auto" w:fill="auto"/>
          </w:tcPr>
          <w:p w:rsidR="00F37A62" w:rsidRPr="007816EA" w:rsidRDefault="00F37A62" w:rsidP="000D1617">
            <w:pPr>
              <w:rPr>
                <w:rFonts w:ascii="Arial AM" w:hAnsi="Arial AM"/>
                <w:sz w:val="20"/>
                <w:lang w:val="hy-AM"/>
              </w:rPr>
            </w:pPr>
            <w:r>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t>15:00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Говядина</w:t>
            </w:r>
            <w:r w:rsidRPr="007816EA">
              <w:rPr>
                <w:rFonts w:ascii="Arial AM" w:hAnsi="Arial AM"/>
                <w:color w:val="000000"/>
                <w:sz w:val="20"/>
                <w:szCs w:val="20"/>
              </w:rPr>
              <w:t xml:space="preserve">  </w:t>
            </w:r>
            <w:r w:rsidRPr="007816EA">
              <w:rPr>
                <w:rFonts w:ascii="Sylfaen" w:hAnsi="Sylfaen" w:cs="Sylfaen"/>
                <w:color w:val="000000"/>
                <w:sz w:val="20"/>
                <w:szCs w:val="20"/>
              </w:rPr>
              <w:t>мясо</w:t>
            </w:r>
            <w:r w:rsidRPr="007816EA">
              <w:rPr>
                <w:rFonts w:ascii="Arial AM" w:hAnsi="Arial AM"/>
                <w:color w:val="000000"/>
                <w:sz w:val="20"/>
                <w:szCs w:val="20"/>
              </w:rPr>
              <w:t xml:space="preserve"> </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говядина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пропорционально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разделенный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20%,</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развитый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мышцами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хранится</w:t>
            </w:r>
            <w:r w:rsidRPr="007816EA">
              <w:rPr>
                <w:rFonts w:ascii="Arial AM" w:hAnsi="Arial AM"/>
                <w:color w:val="000000"/>
                <w:sz w:val="18"/>
                <w:szCs w:val="18"/>
                <w:lang w:val="hy-AM"/>
              </w:rPr>
              <w:t>0:</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в 6</w:t>
            </w:r>
            <w:r w:rsidRPr="007816EA">
              <w:rPr>
                <w:rFonts w:ascii="Sylfaen" w:hAnsi="Sylfaen" w:cs="Sylfaen"/>
                <w:color w:val="000000"/>
                <w:sz w:val="18"/>
                <w:szCs w:val="18"/>
                <w:lang w:val="hy-AM"/>
              </w:rPr>
              <w:t>час:</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я:</w:t>
            </w:r>
            <w:r w:rsidRPr="007816EA">
              <w:rPr>
                <w:rFonts w:ascii="Sylfaen" w:hAnsi="Sylfaen" w:cs="Sylfaen"/>
                <w:color w:val="000000"/>
                <w:sz w:val="18"/>
                <w:szCs w:val="18"/>
                <w:lang w:val="hy-AM"/>
              </w:rPr>
              <w:t>плодородия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бык</w:t>
            </w:r>
            <w:r w:rsidRPr="007816EA">
              <w:rPr>
                <w:rFonts w:ascii="Arial AM" w:hAnsi="Arial AM"/>
                <w:color w:val="000000"/>
                <w:sz w:val="18"/>
                <w:szCs w:val="18"/>
                <w:lang w:val="hy-AM"/>
              </w:rPr>
              <w:t>,</w:t>
            </w:r>
            <w:r w:rsidRPr="007816EA">
              <w:rPr>
                <w:rFonts w:ascii="Sylfaen" w:hAnsi="Sylfaen" w:cs="Sylfaen"/>
                <w:color w:val="000000"/>
                <w:sz w:val="18"/>
                <w:szCs w:val="18"/>
                <w:lang w:val="hy-AM"/>
              </w:rPr>
              <w:t>Эринге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соотношение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соответственно</w:t>
            </w:r>
            <w:r w:rsidRPr="007816EA">
              <w:rPr>
                <w:rFonts w:ascii="Arial AM" w:hAnsi="Arial AM"/>
                <w:color w:val="000000"/>
                <w:sz w:val="18"/>
                <w:szCs w:val="18"/>
                <w:lang w:val="hy-AM"/>
              </w:rPr>
              <w:t>0 %</w:t>
            </w:r>
            <w:r w:rsidRPr="007816EA">
              <w:rPr>
                <w:rFonts w:ascii="Sylfaen" w:hAnsi="Sylfaen" w:cs="Sylfaen"/>
                <w:color w:val="000000"/>
                <w:sz w:val="18"/>
                <w:szCs w:val="18"/>
                <w:lang w:val="hy-AM"/>
              </w:rPr>
              <w:t>и:</w:t>
            </w:r>
            <w:r w:rsidRPr="007816EA">
              <w:rPr>
                <w:rFonts w:ascii="Arial AM" w:hAnsi="Arial AM"/>
                <w:color w:val="000000"/>
                <w:sz w:val="18"/>
                <w:szCs w:val="18"/>
                <w:lang w:val="hy-AM"/>
              </w:rPr>
              <w:t>100%</w:t>
            </w:r>
            <w:r w:rsidRPr="007816EA">
              <w:rPr>
                <w:rFonts w:ascii="Sylfaen" w:hAnsi="Sylfaen" w:cs="Sylfaen"/>
                <w:color w:val="000000"/>
                <w:sz w:val="18"/>
                <w:szCs w:val="18"/>
                <w:lang w:val="hy-AM"/>
              </w:rPr>
              <w:t>упакованный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тканью</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предвзятостью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марлей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xml:space="preserve">779-55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Поставлять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мышц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глубокий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нуждаться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8 часов</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342-2011</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поставки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816EA" w:rsidRDefault="00F37A62" w:rsidP="000D1617">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685570" w:rsidRDefault="00F37A62" w:rsidP="000D1617">
            <w:pPr>
              <w:rPr>
                <w:rFonts w:asciiTheme="minorHAnsi" w:hAnsiTheme="minorHAnsi"/>
                <w:sz w:val="20"/>
                <w:lang w:val="hy-AM"/>
              </w:rPr>
            </w:pPr>
            <w:r>
              <w:rPr>
                <w:rFonts w:asciiTheme="minorHAnsi" w:hAnsiTheme="minorHAnsi"/>
                <w:sz w:val="20"/>
                <w:lang w:val="hy-AM"/>
              </w:rPr>
              <w:t>1505000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rPr>
              <w:t>350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rPr>
              <w:t>350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16:00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15112160</w:t>
            </w:r>
          </w:p>
        </w:tc>
        <w:tc>
          <w:tcPr>
            <w:tcW w:w="926" w:type="dxa"/>
            <w:shd w:val="clear" w:color="auto" w:fill="auto"/>
          </w:tcPr>
          <w:p w:rsidR="00F37A62" w:rsidRPr="00E004FB" w:rsidRDefault="00F37A62" w:rsidP="000D1617">
            <w:pPr>
              <w:rPr>
                <w:rFonts w:asciiTheme="minorHAnsi" w:hAnsiTheme="minorHAnsi"/>
                <w:sz w:val="20"/>
              </w:rPr>
            </w:pPr>
            <w:r w:rsidRPr="007816EA">
              <w:rPr>
                <w:rFonts w:ascii="Sylfaen" w:hAnsi="Sylfaen" w:cs="Sylfaen"/>
                <w:color w:val="000000"/>
                <w:sz w:val="20"/>
                <w:szCs w:val="20"/>
                <w:lang w:val="hy-AM"/>
              </w:rPr>
              <w:t>Курица</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грудь</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Курица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грудь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анемичный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упакованный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контейнеру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дозе</w:t>
            </w:r>
            <w:r w:rsidRPr="007816EA">
              <w:rPr>
                <w:rFonts w:ascii="Arial AM" w:hAnsi="Arial AM"/>
                <w:color w:val="000000"/>
                <w:sz w:val="18"/>
                <w:szCs w:val="18"/>
                <w:lang w:val="hy-AM"/>
              </w:rPr>
              <w:t>,</w:t>
            </w:r>
            <w:r w:rsidRPr="00E004FB">
              <w:rPr>
                <w:rFonts w:ascii="Arial AM" w:hAnsi="Arial AM"/>
                <w:b/>
                <w:color w:val="FF0000"/>
                <w:sz w:val="18"/>
                <w:szCs w:val="18"/>
                <w:lang w:val="hy-AM"/>
              </w:rPr>
              <w:t>900</w:t>
            </w:r>
            <w:r w:rsidRPr="00E004FB">
              <w:rPr>
                <w:rFonts w:ascii="Sylfaen" w:hAnsi="Sylfaen" w:cs="Sylfaen"/>
                <w:b/>
                <w:color w:val="FF0000"/>
                <w:sz w:val="18"/>
                <w:szCs w:val="18"/>
                <w:lang w:val="hy-AM"/>
              </w:rPr>
              <w:t>из грамма</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до</w:t>
            </w:r>
            <w:r w:rsidRPr="00E004FB">
              <w:rPr>
                <w:rFonts w:ascii="Arial AM" w:hAnsi="Arial AM"/>
                <w:b/>
                <w:color w:val="FF0000"/>
                <w:sz w:val="18"/>
                <w:szCs w:val="18"/>
                <w:lang w:val="hy-AM"/>
              </w:rPr>
              <w:t>1.1:</w:t>
            </w:r>
            <w:r w:rsidRPr="00E004FB">
              <w:rPr>
                <w:rFonts w:ascii="Sylfaen" w:hAnsi="Sylfaen" w:cs="Sylfaen"/>
                <w:b/>
                <w:color w:val="FF0000"/>
                <w:sz w:val="18"/>
                <w:szCs w:val="18"/>
                <w:lang w:val="hy-AM"/>
              </w:rPr>
              <w:t>кг</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без</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водянистый</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масса</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 получения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47AED" w:rsidRDefault="00F37A62" w:rsidP="000D1617">
            <w:pPr>
              <w:rPr>
                <w:rFonts w:asciiTheme="minorHAnsi" w:hAnsiTheme="minorHAnsi"/>
                <w:sz w:val="20"/>
              </w:rPr>
            </w:pPr>
            <w:r>
              <w:rPr>
                <w:rFonts w:asciiTheme="minorHAnsi" w:hAnsiTheme="minorHAnsi" w:cs="Calibri"/>
                <w:color w:val="000000"/>
                <w:sz w:val="20"/>
                <w:szCs w:val="20"/>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sz w:val="20"/>
                <w:lang w:val="hy-AM"/>
              </w:rPr>
              <w:t>700 000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lang w:val="hy-AM"/>
              </w:rPr>
              <w:t>250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685570" w:rsidRDefault="00F37A62" w:rsidP="000D1617">
            <w:pPr>
              <w:rPr>
                <w:rFonts w:asciiTheme="minorHAnsi" w:hAnsiTheme="minorHAnsi"/>
                <w:sz w:val="20"/>
                <w:lang w:val="hy-AM"/>
              </w:rPr>
            </w:pPr>
            <w:r>
              <w:rPr>
                <w:rFonts w:asciiTheme="minorHAnsi" w:hAnsiTheme="minorHAnsi"/>
                <w:sz w:val="20"/>
                <w:lang w:val="hy-AM"/>
              </w:rPr>
              <w:t>250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17:00</w:t>
            </w:r>
          </w:p>
        </w:tc>
        <w:tc>
          <w:tcPr>
            <w:tcW w:w="1134" w:type="dxa"/>
            <w:shd w:val="clear" w:color="auto" w:fill="auto"/>
          </w:tcPr>
          <w:p w:rsidR="00F37A62" w:rsidRPr="007816EA" w:rsidRDefault="00F37A62" w:rsidP="000D1617">
            <w:pPr>
              <w:rPr>
                <w:rFonts w:ascii="Arial AM" w:hAnsi="Arial AM"/>
                <w:sz w:val="20"/>
                <w:lang w:val="hy-AM"/>
              </w:rPr>
            </w:pPr>
          </w:p>
        </w:tc>
        <w:tc>
          <w:tcPr>
            <w:tcW w:w="926" w:type="dxa"/>
            <w:shd w:val="clear" w:color="auto" w:fill="auto"/>
          </w:tcPr>
          <w:p w:rsidR="00F37A62" w:rsidRPr="00954131" w:rsidRDefault="00F37A62" w:rsidP="000D1617">
            <w:pPr>
              <w:rPr>
                <w:rFonts w:ascii="Arial AM" w:hAnsi="Arial AM"/>
                <w:sz w:val="20"/>
                <w:lang w:val="hy-AM"/>
              </w:rPr>
            </w:pPr>
            <w:r>
              <w:rPr>
                <w:rFonts w:ascii="Sylfaen" w:hAnsi="Sylfaen" w:cs="Sylfaen"/>
                <w:color w:val="000000"/>
                <w:sz w:val="20"/>
                <w:szCs w:val="20"/>
                <w:lang w:val="hy-AM"/>
              </w:rPr>
              <w:t>Сладкий сыр</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681D75" w:rsidRDefault="00F37A62" w:rsidP="000D1617">
            <w:pPr>
              <w:rPr>
                <w:rFonts w:ascii="Arial AM" w:hAnsi="Arial AM"/>
                <w:sz w:val="20"/>
                <w:lang w:val="hy-AM"/>
              </w:rPr>
            </w:pPr>
            <w:r w:rsidRPr="00681D75">
              <w:rPr>
                <w:lang w:val="hy-AM"/>
              </w:rPr>
              <w:t xml:space="preserve">Творог сладкий, ванильный, плитка шоколадная: глазированная, фасованная /вес: 40-45г/: Общие обязательные условия на продукцию, согласно решению Совета Евразийской экономической комиссии от 9 октября 2013 г. № 67 «О безопасности». молока и молочной продукции»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w:t>
            </w:r>
            <w:r w:rsidRPr="00681D75">
              <w:rPr>
                <w:lang w:val="hy-AM"/>
              </w:rPr>
              <w:lastRenderedPageBreak/>
              <w:t>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Маркировка: разборчивая. Доставка осуществляется не реже одного раза в неделю. Конкретный день доставки определяется Покупателем заранее (не ранее 3 рабочих дней)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продовольственной безопасности Республики Армения №, транспортными средствами, предназначенными для перевозки. указанный объем продукта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поставленному товару.</w:t>
            </w:r>
          </w:p>
        </w:tc>
        <w:tc>
          <w:tcPr>
            <w:tcW w:w="672" w:type="dxa"/>
            <w:shd w:val="clear" w:color="auto" w:fill="auto"/>
          </w:tcPr>
          <w:p w:rsidR="00F37A62" w:rsidRPr="007816EA" w:rsidRDefault="00F37A62" w:rsidP="000D1617">
            <w:pPr>
              <w:jc w:val="center"/>
              <w:rPr>
                <w:rFonts w:ascii="Arial AM" w:hAnsi="Arial AM"/>
                <w:sz w:val="20"/>
                <w:lang w:val="hy-AM"/>
              </w:rPr>
            </w:pPr>
            <w:r>
              <w:rPr>
                <w:rFonts w:ascii="Sylfaen" w:hAnsi="Sylfaen" w:cs="Sylfaen"/>
                <w:sz w:val="20"/>
                <w:szCs w:val="20"/>
              </w:rPr>
              <w:lastRenderedPageBreak/>
              <w:t>граммы</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cs="Calibri"/>
                <w:color w:val="000000"/>
                <w:sz w:val="20"/>
                <w:szCs w:val="20"/>
                <w:lang w:val="hy-AM"/>
              </w:rPr>
              <w:t>150: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jc w:val="center"/>
              <w:rPr>
                <w:rFonts w:asciiTheme="minorHAnsi" w:hAnsiTheme="minorHAnsi"/>
                <w:sz w:val="20"/>
                <w:lang w:val="hy-AM"/>
              </w:rPr>
            </w:pPr>
            <w:r>
              <w:rPr>
                <w:rFonts w:asciiTheme="minorHAnsi" w:hAnsiTheme="minorHAnsi"/>
                <w:sz w:val="20"/>
                <w:lang w:val="hy-AM"/>
              </w:rPr>
              <w:t>440: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jc w:val="center"/>
              <w:rPr>
                <w:rFonts w:asciiTheme="minorHAnsi" w:hAnsiTheme="minorHAnsi"/>
                <w:sz w:val="20"/>
                <w:lang w:val="hy-AM"/>
              </w:rPr>
            </w:pPr>
            <w:r>
              <w:rPr>
                <w:rFonts w:asciiTheme="minorHAnsi" w:hAnsiTheme="minorHAnsi"/>
                <w:sz w:val="20"/>
                <w:lang w:val="hy-AM"/>
              </w:rPr>
              <w:t>440: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18:00</w:t>
            </w:r>
          </w:p>
        </w:tc>
        <w:tc>
          <w:tcPr>
            <w:tcW w:w="1134" w:type="dxa"/>
            <w:shd w:val="clear" w:color="auto" w:fill="auto"/>
          </w:tcPr>
          <w:p w:rsidR="00F37A62" w:rsidRPr="007816EA" w:rsidRDefault="00F37A62" w:rsidP="000D1617">
            <w:pPr>
              <w:rPr>
                <w:rFonts w:ascii="Arial AM" w:hAnsi="Arial AM"/>
                <w:sz w:val="20"/>
                <w:lang w:val="hy-AM"/>
              </w:rPr>
            </w:pPr>
          </w:p>
        </w:tc>
        <w:tc>
          <w:tcPr>
            <w:tcW w:w="926" w:type="dxa"/>
            <w:shd w:val="clear" w:color="auto" w:fill="auto"/>
          </w:tcPr>
          <w:p w:rsidR="00F37A62" w:rsidRPr="00954131" w:rsidRDefault="00F37A62" w:rsidP="000D1617">
            <w:pPr>
              <w:rPr>
                <w:rFonts w:ascii="Arial AM" w:hAnsi="Arial AM"/>
                <w:sz w:val="20"/>
                <w:lang w:val="hy-AM"/>
              </w:rPr>
            </w:pPr>
            <w:r>
              <w:rPr>
                <w:rFonts w:ascii="Sylfaen" w:hAnsi="Sylfaen" w:cs="Sylfaen"/>
                <w:color w:val="000000"/>
                <w:sz w:val="20"/>
                <w:szCs w:val="20"/>
                <w:lang w:val="hy-AM"/>
              </w:rPr>
              <w:t>Йогурт</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8D0AE0">
              <w:rPr>
                <w:lang w:val="hy-AM"/>
              </w:rPr>
              <w:t>Йогурт, изготовленный из молочных продуктов, без консервантов, расфасованный в тару вместимостью 0,1-4,5%. Оставшийся срок годности не менее 70% до 4 раз направляется на экспертизу, которая проводится. будет осуществляться организацией, проводящей экспертизу по желанию заказчика. Оплата за проведенную экспертизу производится поставщиком.</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t>литр</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cs="Calibri"/>
                <w:color w:val="000000"/>
                <w:sz w:val="20"/>
                <w:szCs w:val="20"/>
                <w:lang w:val="hy-AM"/>
              </w:rPr>
              <w:t>140: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sz w:val="20"/>
              </w:rPr>
              <w:t>84000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rPr>
              <w:t>600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0D1617">
            <w:pPr>
              <w:jc w:val="center"/>
              <w:rPr>
                <w:rFonts w:asciiTheme="minorHAnsi" w:hAnsiTheme="minorHAnsi"/>
                <w:sz w:val="20"/>
              </w:rPr>
            </w:pPr>
            <w:r>
              <w:rPr>
                <w:rFonts w:asciiTheme="minorHAnsi" w:hAnsiTheme="minorHAnsi"/>
                <w:sz w:val="20"/>
              </w:rPr>
              <w:t>600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t>19:00</w:t>
            </w:r>
          </w:p>
        </w:tc>
        <w:tc>
          <w:tcPr>
            <w:tcW w:w="1134" w:type="dxa"/>
            <w:shd w:val="clear" w:color="auto" w:fill="auto"/>
          </w:tcPr>
          <w:p w:rsidR="00F37A62" w:rsidRPr="007816EA" w:rsidRDefault="00F37A62" w:rsidP="000D1617">
            <w:pPr>
              <w:rPr>
                <w:rFonts w:ascii="Arial AM" w:hAnsi="Arial AM"/>
                <w:sz w:val="20"/>
                <w:lang w:val="hy-AM"/>
              </w:rPr>
            </w:pPr>
          </w:p>
        </w:tc>
        <w:tc>
          <w:tcPr>
            <w:tcW w:w="926" w:type="dxa"/>
            <w:shd w:val="clear" w:color="auto" w:fill="auto"/>
          </w:tcPr>
          <w:p w:rsidR="00F37A62" w:rsidRPr="00954131" w:rsidRDefault="00F37A62" w:rsidP="000D1617">
            <w:pPr>
              <w:rPr>
                <w:rFonts w:ascii="Arial" w:hAnsi="Arial" w:cs="Arial"/>
                <w:sz w:val="20"/>
                <w:lang w:val="hy-AM"/>
              </w:rPr>
            </w:pPr>
            <w:r>
              <w:rPr>
                <w:rFonts w:ascii="Arial" w:hAnsi="Arial" w:cs="Arial"/>
                <w:sz w:val="20"/>
                <w:lang w:val="hy-AM"/>
              </w:rPr>
              <w:t>Халва</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8D0AE0" w:rsidRDefault="00F37A62" w:rsidP="000D1617">
            <w:pPr>
              <w:rPr>
                <w:rFonts w:ascii="Arial AM" w:hAnsi="Arial AM"/>
                <w:sz w:val="20"/>
                <w:lang w:val="hy-AM"/>
              </w:rPr>
            </w:pPr>
            <w:r w:rsidRPr="008D0AE0">
              <w:rPr>
                <w:lang w:val="hy-AM"/>
              </w:rPr>
              <w:t xml:space="preserve">Халва подсолнечная, калорийность 553,4ккал/100г. Преувеличено. Срок </w:t>
            </w:r>
            <w:r w:rsidRPr="008D0AE0">
              <w:rPr>
                <w:lang w:val="hy-AM"/>
              </w:rPr>
              <w:lastRenderedPageBreak/>
              <w:t>годности не менее 60%</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rPr>
                <w:rFonts w:asciiTheme="minorHAnsi" w:hAnsiTheme="minorHAnsi"/>
                <w:sz w:val="20"/>
                <w:lang w:val="hy-AM"/>
              </w:rPr>
            </w:pPr>
            <w:r>
              <w:rPr>
                <w:rFonts w:asciiTheme="minorHAnsi" w:hAnsiTheme="minorHAnsi"/>
                <w:sz w:val="20"/>
                <w:lang w:val="hy-AM"/>
              </w:rPr>
              <w:t>1500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rPr>
                <w:rFonts w:asciiTheme="minorHAnsi" w:hAnsiTheme="minorHAnsi"/>
                <w:sz w:val="20"/>
                <w:lang w:val="hy-AM"/>
              </w:rPr>
            </w:pPr>
            <w:r>
              <w:rPr>
                <w:rFonts w:asciiTheme="minorHAnsi" w:hAnsiTheme="minorHAnsi"/>
                <w:sz w:val="20"/>
                <w:lang w:val="hy-AM"/>
              </w:rPr>
              <w:t>18000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jc w:val="center"/>
              <w:rPr>
                <w:rFonts w:asciiTheme="minorHAnsi" w:hAnsiTheme="minorHAnsi"/>
                <w:sz w:val="20"/>
                <w:lang w:val="hy-AM"/>
              </w:rPr>
            </w:pPr>
            <w:r>
              <w:rPr>
                <w:rFonts w:asciiTheme="minorHAnsi" w:hAnsiTheme="minorHAnsi"/>
                <w:sz w:val="20"/>
                <w:lang w:val="hy-AM"/>
              </w:rPr>
              <w:t>12:00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 xml:space="preserve">Геворг </w:t>
            </w:r>
            <w:r>
              <w:rPr>
                <w:rFonts w:ascii="Arial" w:hAnsi="Arial" w:cs="Arial"/>
                <w:sz w:val="20"/>
                <w:lang w:val="hy-AM"/>
              </w:rPr>
              <w:lastRenderedPageBreak/>
              <w:t>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0D1617">
            <w:pPr>
              <w:jc w:val="center"/>
              <w:rPr>
                <w:rFonts w:asciiTheme="minorHAnsi" w:hAnsiTheme="minorHAnsi"/>
                <w:sz w:val="20"/>
                <w:lang w:val="hy-AM"/>
              </w:rPr>
            </w:pPr>
            <w:r>
              <w:rPr>
                <w:rFonts w:asciiTheme="minorHAnsi" w:hAnsiTheme="minorHAnsi"/>
                <w:sz w:val="20"/>
                <w:lang w:val="hy-AM"/>
              </w:rPr>
              <w:lastRenderedPageBreak/>
              <w:t>12:00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 xml:space="preserve">После вступления договора в силу до последнего рабочего </w:t>
            </w:r>
            <w:r w:rsidRPr="00190B3A">
              <w:rPr>
                <w:rFonts w:ascii="Sylfaen" w:hAnsi="Sylfaen" w:cs="Sylfaen"/>
                <w:sz w:val="16"/>
                <w:szCs w:val="16"/>
                <w:lang w:val="hy-AM"/>
              </w:rPr>
              <w:lastRenderedPageBreak/>
              <w:t>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22:00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Сжатый</w:t>
            </w:r>
            <w:r w:rsidRPr="007816EA">
              <w:rPr>
                <w:rFonts w:ascii="Arial AM" w:hAnsi="Arial AM"/>
                <w:color w:val="000000"/>
                <w:sz w:val="20"/>
                <w:szCs w:val="20"/>
              </w:rPr>
              <w:t xml:space="preserve"> </w:t>
            </w:r>
            <w:r w:rsidRPr="007816EA">
              <w:rPr>
                <w:rFonts w:ascii="Sylfaen" w:hAnsi="Sylfaen" w:cs="Sylfaen"/>
                <w:color w:val="000000"/>
                <w:sz w:val="20"/>
                <w:szCs w:val="20"/>
              </w:rPr>
              <w:t>молоко</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B677B7">
              <w:rPr>
                <w:rFonts w:ascii="Sylfaen" w:hAnsi="Sylfaen" w:cs="Sylfaen"/>
                <w:b/>
                <w:color w:val="FF0000"/>
                <w:sz w:val="18"/>
                <w:szCs w:val="18"/>
                <w:lang w:val="hy-AM"/>
              </w:rPr>
              <w:t>Сжатый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молоко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сахаром</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металл</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лакированный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потребитель</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контейнером</w:t>
            </w:r>
            <w:r w:rsidRPr="00B677B7">
              <w:rPr>
                <w:rFonts w:ascii="Arial AM" w:hAnsi="Arial AM"/>
                <w:b/>
                <w:color w:val="FF0000"/>
                <w:sz w:val="18"/>
                <w:szCs w:val="18"/>
                <w:lang w:val="hy-AM"/>
              </w:rPr>
              <w:t xml:space="preserve"> </w:t>
            </w:r>
            <w:r w:rsidRPr="00B677B7">
              <w:rPr>
                <w:rFonts w:asciiTheme="minorHAnsi" w:hAnsiTheme="minorHAnsi"/>
                <w:b/>
                <w:color w:val="FF0000"/>
                <w:sz w:val="18"/>
                <w:szCs w:val="18"/>
                <w:lang w:val="hy-AM"/>
              </w:rPr>
              <w:t xml:space="preserve">  </w:t>
            </w:r>
            <w:r w:rsidRPr="00B677B7">
              <w:rPr>
                <w:rFonts w:ascii="Arial AM" w:hAnsi="Arial AM"/>
                <w:b/>
                <w:color w:val="FF0000"/>
                <w:sz w:val="18"/>
                <w:szCs w:val="18"/>
                <w:lang w:val="hy-AM"/>
              </w:rPr>
              <w:t>3:</w:t>
            </w:r>
            <w:r w:rsidRPr="00B677B7">
              <w:rPr>
                <w:rFonts w:asciiTheme="minorHAnsi" w:hAnsiTheme="minorHAnsi"/>
                <w:b/>
                <w:color w:val="FF0000"/>
                <w:sz w:val="18"/>
                <w:szCs w:val="18"/>
                <w:lang w:val="hy-AM"/>
              </w:rPr>
              <w:t>5:00</w:t>
            </w:r>
            <w:r w:rsidRPr="00B677B7">
              <w:rPr>
                <w:rFonts w:ascii="Arial AM" w:hAnsi="Arial AM"/>
                <w:b/>
                <w:color w:val="FF0000"/>
                <w:sz w:val="18"/>
                <w:szCs w:val="18"/>
                <w:lang w:val="hy-AM"/>
              </w:rPr>
              <w:t xml:space="preserve">0-400  </w:t>
            </w:r>
            <w:r w:rsidRPr="00B677B7">
              <w:rPr>
                <w:rFonts w:ascii="Sylfaen" w:hAnsi="Sylfaen" w:cs="Sylfaen"/>
                <w:b/>
                <w:color w:val="FF0000"/>
                <w:sz w:val="18"/>
                <w:szCs w:val="18"/>
                <w:lang w:val="hy-AM"/>
              </w:rPr>
              <w:t>письмо</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Отмечено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вес</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уважением</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является</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фильтр</w:t>
            </w:r>
            <w:r w:rsidRPr="00B677B7">
              <w:rPr>
                <w:rFonts w:ascii="Arial AM" w:hAnsi="Arial AM"/>
                <w:color w:val="FF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сладкий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выразил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униформа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значительный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эмоционально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заметный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лактозы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кристаллов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молочный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того момента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9B1ACC" w:rsidRDefault="00F37A62" w:rsidP="000D1617">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47AED" w:rsidRDefault="00F37A62" w:rsidP="000D1617">
            <w:pPr>
              <w:rPr>
                <w:rFonts w:asciiTheme="minorHAnsi" w:hAnsiTheme="minorHAnsi"/>
                <w:sz w:val="20"/>
              </w:rPr>
            </w:pPr>
            <w:r>
              <w:rPr>
                <w:rFonts w:asciiTheme="minorHAnsi" w:hAnsiTheme="minorHAnsi"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jc w:val="center"/>
              <w:rPr>
                <w:rFonts w:asciiTheme="minorHAnsi" w:hAnsiTheme="minorHAnsi"/>
                <w:sz w:val="20"/>
                <w:lang w:val="hy-AM"/>
              </w:rPr>
            </w:pPr>
            <w:r>
              <w:rPr>
                <w:rFonts w:asciiTheme="minorHAnsi" w:hAnsiTheme="minorHAnsi"/>
                <w:sz w:val="20"/>
                <w:lang w:val="hy-AM"/>
              </w:rPr>
              <w:t>220: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23:00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rsidR="00F37A62" w:rsidRPr="00580B47" w:rsidRDefault="00F37A62" w:rsidP="000D1617">
            <w:pPr>
              <w:rPr>
                <w:rFonts w:ascii="Sylfaen" w:hAnsi="Sylfaen"/>
                <w:sz w:val="20"/>
              </w:rPr>
            </w:pPr>
            <w:r>
              <w:rPr>
                <w:rFonts w:ascii="Sylfaen" w:hAnsi="Sylfaen"/>
                <w:sz w:val="20"/>
              </w:rPr>
              <w:t>печенье</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Молочный творог</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сахарница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долгоиграющий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10%,</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- 20%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27%,</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30%.</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максимум</w:t>
            </w:r>
            <w:r w:rsidRPr="007816EA">
              <w:rPr>
                <w:rFonts w:ascii="Arial AM" w:hAnsi="Arial AM"/>
                <w:color w:val="000000"/>
                <w:sz w:val="18"/>
                <w:szCs w:val="18"/>
                <w:lang w:val="hy-AM"/>
              </w:rPr>
              <w:t>5:00</w:t>
            </w:r>
            <w:r w:rsidRPr="007816EA">
              <w:rPr>
                <w:rFonts w:ascii="Sylfaen" w:hAnsi="Sylfaen" w:cs="Sylfaen"/>
                <w:color w:val="000000"/>
                <w:sz w:val="18"/>
                <w:szCs w:val="18"/>
                <w:lang w:val="hy-AM"/>
              </w:rPr>
              <w:t>кг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картон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24901-89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47AED" w:rsidRDefault="00F37A62" w:rsidP="000D1617">
            <w:pPr>
              <w:rPr>
                <w:rFonts w:asciiTheme="minorHAnsi" w:hAnsiTheme="minorHAnsi"/>
                <w:sz w:val="20"/>
              </w:rPr>
            </w:pPr>
            <w:r>
              <w:rPr>
                <w:rFonts w:asciiTheme="minorHAnsi" w:hAnsiTheme="minorHAnsi" w:cs="Calibri"/>
                <w:color w:val="000000"/>
                <w:sz w:val="20"/>
                <w:szCs w:val="20"/>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0D1617">
            <w:pPr>
              <w:rPr>
                <w:rFonts w:asciiTheme="minorHAnsi" w:hAnsiTheme="minorHAnsi"/>
                <w:sz w:val="20"/>
                <w:lang w:val="hy-AM"/>
              </w:rPr>
            </w:pPr>
            <w:r>
              <w:rPr>
                <w:rFonts w:asciiTheme="minorHAnsi" w:hAnsiTheme="minorHAnsi"/>
                <w:sz w:val="20"/>
                <w:lang w:val="hy-AM"/>
              </w:rPr>
              <w:t>165000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150: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150: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570"/>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t>24:00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Конфеты</w:t>
            </w:r>
            <w:r w:rsidRPr="007816EA">
              <w:rPr>
                <w:rFonts w:ascii="Arial AM" w:hAnsi="Arial AM"/>
                <w:color w:val="000000"/>
                <w:sz w:val="20"/>
                <w:szCs w:val="20"/>
              </w:rPr>
              <w:t xml:space="preserve"> </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Шоколадная глазурь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конфеты</w:t>
            </w:r>
            <w:r w:rsidRPr="007816EA">
              <w:rPr>
                <w:rFonts w:ascii="Arial AM" w:hAnsi="Arial AM"/>
                <w:color w:val="000000"/>
                <w:sz w:val="18"/>
                <w:szCs w:val="18"/>
                <w:lang w:val="hy-AM"/>
              </w:rPr>
              <w:t>.</w:t>
            </w:r>
            <w:r w:rsidRPr="007816EA">
              <w:rPr>
                <w:rFonts w:ascii="Sylfaen" w:hAnsi="Sylfaen" w:cs="Sylfaen"/>
                <w:color w:val="000000"/>
                <w:sz w:val="18"/>
                <w:szCs w:val="18"/>
                <w:lang w:val="hy-AM"/>
              </w:rPr>
              <w:t>твердый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однополый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внешний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блестящий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будет перфорированный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пустой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форма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рецепта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обучения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шлифование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92%-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- 20%</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15:00</w:t>
            </w:r>
            <w:r w:rsidRPr="007816EA">
              <w:rPr>
                <w:rFonts w:ascii="Sylfaen" w:hAnsi="Sylfaen" w:cs="Sylfaen"/>
                <w:color w:val="000000"/>
                <w:sz w:val="18"/>
                <w:szCs w:val="18"/>
                <w:lang w:val="hy-AM"/>
              </w:rPr>
              <w:t>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фильтром.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содержанием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Зависимый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4-25%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картона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фольги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завернутый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особый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Единообразие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br/>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B677B7" w:rsidRDefault="00F37A62" w:rsidP="000D1617">
            <w:pPr>
              <w:rPr>
                <w:rFonts w:asciiTheme="minorHAnsi" w:hAnsiTheme="minorHAnsi"/>
                <w:sz w:val="20"/>
              </w:rPr>
            </w:pPr>
            <w:r>
              <w:rPr>
                <w:rFonts w:asciiTheme="minorHAnsi" w:hAnsiTheme="minorHAnsi"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rPr>
                <w:rFonts w:asciiTheme="minorHAnsi" w:hAnsiTheme="minorHAnsi"/>
                <w:sz w:val="20"/>
                <w:lang w:val="hy-AM"/>
              </w:rPr>
            </w:pPr>
            <w:r>
              <w:rPr>
                <w:rFonts w:asciiTheme="minorHAnsi" w:hAnsiTheme="minorHAnsi"/>
                <w:sz w:val="20"/>
                <w:lang w:val="hy-AM"/>
              </w:rPr>
              <w:t>280 000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140: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140: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9644AD" w:rsidRDefault="00F37A62" w:rsidP="000D1617">
            <w:pPr>
              <w:rPr>
                <w:rFonts w:asciiTheme="minorHAnsi" w:hAnsiTheme="minorHAnsi"/>
                <w:sz w:val="20"/>
              </w:rPr>
            </w:pPr>
            <w:r>
              <w:rPr>
                <w:rFonts w:asciiTheme="minorHAnsi" w:hAnsiTheme="minorHAnsi"/>
                <w:sz w:val="20"/>
              </w:rPr>
              <w:lastRenderedPageBreak/>
              <w:t>25:00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15332290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lang w:val="hy-AM"/>
              </w:rPr>
              <w:t>джемы</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sz w:val="16"/>
                <w:szCs w:val="16"/>
                <w:lang w:val="hy-AM"/>
              </w:rPr>
              <w:t>варенье</w:t>
            </w:r>
            <w:r w:rsidRPr="007816EA">
              <w:rPr>
                <w:rFonts w:ascii="Arial AM" w:hAnsi="Arial AM"/>
                <w:sz w:val="16"/>
                <w:szCs w:val="16"/>
                <w:lang w:val="hy-AM"/>
              </w:rPr>
              <w:t>``</w:t>
            </w:r>
            <w:r w:rsidRPr="007816EA">
              <w:rPr>
                <w:rFonts w:ascii="Sylfaen" w:hAnsi="Sylfaen" w:cs="Sylfaen"/>
                <w:sz w:val="16"/>
                <w:szCs w:val="16"/>
                <w:lang w:val="hy-AM"/>
              </w:rPr>
              <w:t>другой</w:t>
            </w:r>
            <w:r w:rsidRPr="007816EA">
              <w:rPr>
                <w:rFonts w:ascii="Arial AM" w:hAnsi="Arial AM"/>
                <w:sz w:val="16"/>
                <w:szCs w:val="16"/>
                <w:lang w:val="hy-AM"/>
              </w:rPr>
              <w:t xml:space="preserve"> </w:t>
            </w:r>
            <w:r w:rsidRPr="007816EA">
              <w:rPr>
                <w:rFonts w:ascii="Sylfaen" w:hAnsi="Sylfaen" w:cs="Sylfaen"/>
                <w:sz w:val="16"/>
                <w:szCs w:val="16"/>
                <w:lang w:val="hy-AM"/>
              </w:rPr>
              <w:t>фруктов</w:t>
            </w:r>
            <w:r w:rsidRPr="007816EA">
              <w:rPr>
                <w:rFonts w:ascii="Arial AM" w:hAnsi="Arial AM"/>
                <w:sz w:val="16"/>
                <w:szCs w:val="16"/>
                <w:lang w:val="hy-AM"/>
              </w:rPr>
              <w:t>, 1-</w:t>
            </w:r>
            <w:r w:rsidRPr="007816EA">
              <w:rPr>
                <w:rFonts w:ascii="Sylfaen" w:hAnsi="Sylfaen" w:cs="Sylfaen"/>
                <w:sz w:val="16"/>
                <w:szCs w:val="16"/>
                <w:lang w:val="hy-AM"/>
              </w:rPr>
              <w:t>в</w:t>
            </w:r>
            <w:r w:rsidRPr="007816EA">
              <w:rPr>
                <w:rFonts w:ascii="Arial AM" w:hAnsi="Arial AM"/>
                <w:sz w:val="16"/>
                <w:szCs w:val="16"/>
                <w:lang w:val="hy-AM"/>
              </w:rPr>
              <w:t xml:space="preserve"> </w:t>
            </w:r>
            <w:r w:rsidRPr="007816EA">
              <w:rPr>
                <w:rFonts w:ascii="Sylfaen" w:hAnsi="Sylfaen" w:cs="Sylfaen"/>
                <w:sz w:val="16"/>
                <w:szCs w:val="16"/>
                <w:lang w:val="hy-AM"/>
              </w:rPr>
              <w:t>вроде</w:t>
            </w:r>
            <w:r w:rsidRPr="007816EA">
              <w:rPr>
                <w:rFonts w:ascii="Arial AM" w:hAnsi="Arial AM"/>
                <w:sz w:val="16"/>
                <w:szCs w:val="16"/>
                <w:lang w:val="hy-AM"/>
              </w:rPr>
              <w:t>:</w:t>
            </w:r>
            <w:r w:rsidRPr="00B677B7">
              <w:rPr>
                <w:rFonts w:asciiTheme="minorHAnsi" w:hAnsiTheme="minorHAnsi" w:cs="Courier New"/>
                <w:sz w:val="16"/>
                <w:szCs w:val="16"/>
                <w:lang w:val="hy-AM"/>
              </w:rPr>
              <w:t xml:space="preserve"> </w:t>
            </w:r>
            <w:r w:rsidRPr="00B677B7">
              <w:rPr>
                <w:rFonts w:ascii="Sylfaen" w:hAnsi="Sylfaen" w:cs="Sylfaen"/>
                <w:sz w:val="16"/>
                <w:szCs w:val="16"/>
                <w:lang w:val="hy-AM"/>
              </w:rPr>
              <w:t>Со стеклянной крышкой, сетчатым фильтром: Безопасность по гигиеническим нормам N 2-III-4.9-01-2010.</w:t>
            </w:r>
            <w:r w:rsidRPr="007816EA">
              <w:rPr>
                <w:rFonts w:ascii="Arial AM" w:hAnsi="Arial AM"/>
                <w:sz w:val="16"/>
                <w:szCs w:val="16"/>
                <w:lang w:val="hy-AM"/>
              </w:rPr>
              <w:t>,</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маркировка</w:t>
            </w:r>
            <w:r w:rsidRPr="007816EA">
              <w:rPr>
                <w:rFonts w:ascii="Arial AM" w:hAnsi="Arial AM"/>
                <w:sz w:val="16"/>
                <w:szCs w:val="16"/>
                <w:lang w:val="hy-AM"/>
              </w:rPr>
              <w:t>``</w:t>
            </w:r>
            <w:r w:rsidRPr="007816EA">
              <w:rPr>
                <w:rFonts w:ascii="Arial AM" w:hAnsi="Arial AM" w:cs="Arial AM"/>
                <w:sz w:val="16"/>
                <w:szCs w:val="16"/>
                <w:lang w:val="hy-AM"/>
              </w:rPr>
              <w:t>"</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8-</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B677B7" w:rsidRDefault="00F37A62" w:rsidP="000D1617">
            <w:pPr>
              <w:rPr>
                <w:rFonts w:asciiTheme="minorHAnsi" w:hAnsiTheme="minorHAnsi"/>
                <w:sz w:val="20"/>
              </w:rPr>
            </w:pPr>
            <w:r>
              <w:rPr>
                <w:rFonts w:asciiTheme="minorHAnsi" w:hAnsiTheme="minorHAnsi" w:cs="Calibri"/>
                <w:color w:val="000000"/>
                <w:sz w:val="20"/>
                <w:szCs w:val="20"/>
              </w:rPr>
              <w:t>1300: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rPr>
                <w:rFonts w:asciiTheme="minorHAnsi" w:hAnsiTheme="minorHAnsi"/>
                <w:sz w:val="20"/>
                <w:lang w:val="hy-AM"/>
              </w:rPr>
            </w:pPr>
            <w:r>
              <w:rPr>
                <w:rFonts w:asciiTheme="minorHAnsi" w:hAnsiTheme="minorHAnsi"/>
                <w:sz w:val="20"/>
                <w:lang w:val="hy-AM"/>
              </w:rPr>
              <w:t>26000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20:00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20:00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t>28:00</w:t>
            </w:r>
          </w:p>
        </w:tc>
        <w:tc>
          <w:tcPr>
            <w:tcW w:w="1134" w:type="dxa"/>
            <w:shd w:val="clear" w:color="auto" w:fill="auto"/>
          </w:tcPr>
          <w:p w:rsidR="00F37A62" w:rsidRPr="007816EA" w:rsidRDefault="00F37A62" w:rsidP="000D1617">
            <w:pPr>
              <w:rPr>
                <w:rFonts w:asciiTheme="minorHAnsi" w:hAnsiTheme="minorHAnsi"/>
                <w:sz w:val="20"/>
              </w:rPr>
            </w:pPr>
            <w:r>
              <w:rPr>
                <w:rFonts w:asciiTheme="minorHAnsi" w:hAnsiTheme="minorHAnsi"/>
                <w:sz w:val="20"/>
              </w:rPr>
              <w:t>15320000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lang w:val="hy-AM"/>
              </w:rPr>
              <w:t>сок</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64037D">
              <w:rPr>
                <w:rFonts w:ascii="Sylfaen" w:hAnsi="Sylfaen"/>
                <w:sz w:val="16"/>
                <w:szCs w:val="16"/>
                <w:lang w:val="hy-AM"/>
              </w:rPr>
              <w:t>Фруктовые соки - компот из свежих фруктов и овощей местного производства с добавлением сахарного сиропа или без него, простой на вид. Безопасность и маркировка по данным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lang w:val="hy-AM"/>
              </w:rPr>
              <w:t>л:</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8C1A0C" w:rsidRDefault="00F37A62" w:rsidP="000D1617">
            <w:pPr>
              <w:rPr>
                <w:rFonts w:asciiTheme="minorHAnsi" w:hAnsiTheme="minorHAnsi"/>
                <w:sz w:val="20"/>
              </w:rPr>
            </w:pPr>
            <w:r>
              <w:rPr>
                <w:rFonts w:asciiTheme="minorHAnsi" w:hAnsiTheme="minorHAnsi" w:cs="Calibri"/>
                <w:color w:val="000000"/>
                <w:sz w:val="20"/>
                <w:szCs w:val="20"/>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rPr>
                <w:rFonts w:asciiTheme="minorHAnsi" w:hAnsiTheme="minorHAnsi"/>
                <w:sz w:val="20"/>
                <w:lang w:val="hy-AM"/>
              </w:rPr>
            </w:pPr>
            <w:r>
              <w:rPr>
                <w:rFonts w:asciiTheme="minorHAnsi" w:hAnsiTheme="minorHAnsi"/>
                <w:sz w:val="20"/>
                <w:lang w:val="hy-AM"/>
              </w:rPr>
              <w:t>302500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550: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0A1ABB" w:rsidRDefault="00F37A62" w:rsidP="000D1617">
            <w:pPr>
              <w:jc w:val="center"/>
              <w:rPr>
                <w:rFonts w:asciiTheme="minorHAnsi" w:hAnsiTheme="minorHAnsi"/>
                <w:sz w:val="20"/>
                <w:lang w:val="hy-AM"/>
              </w:rPr>
            </w:pPr>
            <w:r>
              <w:rPr>
                <w:rFonts w:asciiTheme="minorHAnsi" w:hAnsiTheme="minorHAnsi"/>
                <w:sz w:val="20"/>
                <w:lang w:val="hy-AM"/>
              </w:rPr>
              <w:t>550: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t>36:</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15331178</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Консервы</w:t>
            </w:r>
            <w:r w:rsidRPr="007816EA">
              <w:rPr>
                <w:rFonts w:ascii="Arial AM" w:hAnsi="Arial AM"/>
                <w:color w:val="000000"/>
                <w:sz w:val="20"/>
                <w:szCs w:val="20"/>
              </w:rPr>
              <w:t xml:space="preserve"> </w:t>
            </w:r>
            <w:r w:rsidRPr="007816EA">
              <w:rPr>
                <w:rFonts w:ascii="Sylfaen" w:hAnsi="Sylfaen" w:cs="Sylfaen"/>
                <w:color w:val="000000"/>
                <w:sz w:val="20"/>
                <w:szCs w:val="20"/>
              </w:rPr>
              <w:t>кукуруза</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9D6F8C" w:rsidRDefault="00F37A62" w:rsidP="000D1617">
            <w:pPr>
              <w:rPr>
                <w:rFonts w:ascii="Sylfaen" w:hAnsi="Sylfaen" w:cs="Sylfaen"/>
                <w:color w:val="000000"/>
                <w:sz w:val="18"/>
                <w:szCs w:val="18"/>
                <w:lang w:val="hy-AM"/>
              </w:rPr>
            </w:pPr>
            <w:r w:rsidRPr="007816EA">
              <w:rPr>
                <w:rFonts w:ascii="Sylfaen" w:hAnsi="Sylfaen" w:cs="Sylfaen"/>
                <w:color w:val="000000"/>
                <w:sz w:val="18"/>
                <w:szCs w:val="18"/>
                <w:lang w:val="hy-AM"/>
              </w:rPr>
              <w:t>Консервы</w:t>
            </w:r>
            <w:r>
              <w:rPr>
                <w:rFonts w:ascii="Arial AM" w:hAnsi="Arial AM"/>
                <w:color w:val="000000"/>
                <w:sz w:val="18"/>
                <w:szCs w:val="18"/>
                <w:lang w:val="hy-AM"/>
              </w:rPr>
              <w:t>,</w:t>
            </w:r>
            <w:r w:rsidRPr="002A0FA1">
              <w:rPr>
                <w:rFonts w:ascii="Sylfaen" w:hAnsi="Sylfaen" w:cs="Sylfaen"/>
                <w:b/>
                <w:color w:val="FF0000"/>
                <w:sz w:val="18"/>
                <w:szCs w:val="18"/>
                <w:lang w:val="hy-AM"/>
              </w:rPr>
              <w:t>Массовая часть корма – от 270 до 400 грамм.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кукуруза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2A0FA1">
              <w:rPr>
                <w:rFonts w:ascii="Sylfaen" w:hAnsi="Sylfaen" w:cs="Sylfaen"/>
                <w:color w:val="000000"/>
                <w:sz w:val="18"/>
                <w:szCs w:val="18"/>
                <w:lang w:val="hy-AM"/>
              </w:rPr>
              <w:t>кукурузу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Сделаю</w:t>
            </w:r>
          </w:p>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категории</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6A5422" w:rsidRDefault="00F37A62" w:rsidP="000D1617">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A0FA1" w:rsidRDefault="00F37A62" w:rsidP="000D1617">
            <w:pPr>
              <w:rPr>
                <w:rFonts w:asciiTheme="minorHAnsi" w:hAnsiTheme="minorHAnsi"/>
                <w:sz w:val="20"/>
              </w:rPr>
            </w:pPr>
            <w:r>
              <w:rPr>
                <w:rFonts w:asciiTheme="minorHAnsi" w:hAnsiTheme="minorHAnsi" w:cs="Calibri"/>
                <w:color w:val="000000"/>
                <w:sz w:val="20"/>
                <w:szCs w:val="20"/>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61904" w:rsidRDefault="00F37A62" w:rsidP="000D1617">
            <w:pPr>
              <w:rPr>
                <w:rFonts w:ascii="Arial AM" w:hAnsi="Arial AM"/>
                <w:sz w:val="20"/>
              </w:rPr>
            </w:pPr>
            <w:r>
              <w:rPr>
                <w:rFonts w:ascii="Arial AM" w:hAnsi="Arial AM"/>
                <w:sz w:val="20"/>
              </w:rPr>
              <w:t>126000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961904" w:rsidRDefault="00F37A62" w:rsidP="000D1617">
            <w:pPr>
              <w:jc w:val="center"/>
              <w:rPr>
                <w:rFonts w:ascii="Arial AM" w:hAnsi="Arial AM"/>
                <w:sz w:val="20"/>
              </w:rPr>
            </w:pPr>
            <w:r>
              <w:rPr>
                <w:rFonts w:ascii="Arial AM" w:hAnsi="Arial AM"/>
                <w:sz w:val="20"/>
              </w:rPr>
              <w:t>140: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961904" w:rsidRDefault="00F37A62" w:rsidP="000D1617">
            <w:pPr>
              <w:jc w:val="center"/>
              <w:rPr>
                <w:rFonts w:ascii="Arial AM" w:hAnsi="Arial AM"/>
                <w:sz w:val="20"/>
              </w:rPr>
            </w:pPr>
            <w:r>
              <w:rPr>
                <w:rFonts w:ascii="Arial AM" w:hAnsi="Arial AM"/>
                <w:sz w:val="20"/>
              </w:rPr>
              <w:t>140: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lastRenderedPageBreak/>
              <w:t>40:00</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15311100</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Картофель</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Не по годам развитый</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поздний взрослый</w:t>
            </w:r>
            <w:r w:rsidRPr="007816EA">
              <w:rPr>
                <w:rFonts w:ascii="Arial AM" w:hAnsi="Arial AM"/>
                <w:sz w:val="16"/>
                <w:szCs w:val="16"/>
                <w:lang w:val="hy-AM"/>
              </w:rPr>
              <w:t>, я:</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травмы</w:t>
            </w:r>
            <w:r w:rsidRPr="007816EA">
              <w:rPr>
                <w:rFonts w:ascii="Arial AM" w:hAnsi="Arial AM"/>
                <w:sz w:val="16"/>
                <w:szCs w:val="16"/>
                <w:lang w:val="hy-AM"/>
              </w:rPr>
              <w:t>,</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Ассортимент:</w:t>
            </w:r>
            <w:r w:rsidRPr="007816EA">
              <w:rPr>
                <w:rFonts w:ascii="Arial AM" w:hAnsi="Arial AM"/>
                <w:sz w:val="16"/>
                <w:szCs w:val="16"/>
                <w:lang w:val="hy-AM"/>
              </w:rPr>
              <w:t xml:space="preserve"> </w:t>
            </w:r>
            <w:r w:rsidRPr="007816EA">
              <w:rPr>
                <w:rFonts w:ascii="Sylfaen" w:hAnsi="Sylfaen" w:cs="Sylfaen"/>
                <w:sz w:val="16"/>
                <w:szCs w:val="16"/>
                <w:lang w:val="hy-AM"/>
              </w:rPr>
              <w:t>чистота</w:t>
            </w:r>
            <w:r w:rsidRPr="007816EA">
              <w:rPr>
                <w:rFonts w:ascii="Arial AM" w:hAnsi="Arial AM"/>
                <w:sz w:val="16"/>
                <w:szCs w:val="16"/>
                <w:lang w:val="hy-AM"/>
              </w:rPr>
              <w:t>90%</w:t>
            </w:r>
            <w:r w:rsidRPr="007816EA">
              <w:rPr>
                <w:rFonts w:ascii="Sylfaen" w:hAnsi="Sylfaen" w:cs="Sylfaen"/>
                <w:sz w:val="16"/>
                <w:szCs w:val="16"/>
                <w:lang w:val="hy-AM"/>
              </w:rPr>
              <w:t>от</w:t>
            </w:r>
            <w:r w:rsidRPr="007816EA">
              <w:rPr>
                <w:rFonts w:ascii="Arial AM" w:hAnsi="Arial AM"/>
                <w:sz w:val="16"/>
                <w:szCs w:val="16"/>
                <w:lang w:val="hy-AM"/>
              </w:rPr>
              <w:t xml:space="preserve"> </w:t>
            </w:r>
            <w:r w:rsidRPr="007816EA">
              <w:rPr>
                <w:rFonts w:ascii="Sylfaen" w:hAnsi="Sylfaen" w:cs="Sylfaen"/>
                <w:sz w:val="16"/>
                <w:szCs w:val="16"/>
                <w:lang w:val="hy-AM"/>
              </w:rPr>
              <w:t>нет</w:t>
            </w:r>
            <w:r w:rsidRPr="007816EA">
              <w:rPr>
                <w:rFonts w:ascii="Arial AM" w:hAnsi="Arial AM"/>
                <w:sz w:val="16"/>
                <w:szCs w:val="16"/>
                <w:lang w:val="hy-AM"/>
              </w:rPr>
              <w:t xml:space="preserve"> </w:t>
            </w:r>
            <w:r w:rsidRPr="007816EA">
              <w:rPr>
                <w:rFonts w:ascii="Sylfaen" w:hAnsi="Sylfaen" w:cs="Sylfaen"/>
                <w:sz w:val="16"/>
                <w:szCs w:val="16"/>
                <w:lang w:val="hy-AM"/>
              </w:rPr>
              <w:t>меньше</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калибровка</w:t>
            </w:r>
            <w:r w:rsidRPr="007816EA">
              <w:rPr>
                <w:rFonts w:ascii="Arial AM" w:hAnsi="Arial AM"/>
                <w:sz w:val="16"/>
                <w:szCs w:val="16"/>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F37A62" w:rsidRPr="007816EA" w:rsidRDefault="00F37A62" w:rsidP="000D1617">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816EA" w:rsidRDefault="00F37A62" w:rsidP="000D1617">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rPr>
              <w:t>8 часов</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rPr>
                <w:rFonts w:ascii="Arial AM" w:hAnsi="Arial AM"/>
                <w:sz w:val="20"/>
              </w:rPr>
            </w:pPr>
            <w:r>
              <w:rPr>
                <w:rFonts w:ascii="Arial AM" w:hAnsi="Arial AM"/>
                <w:sz w:val="20"/>
              </w:rPr>
              <w:t>504000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1800 г.</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1800 г.</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A46852" w:rsidRDefault="00F37A62" w:rsidP="000D1617">
            <w:pPr>
              <w:rPr>
                <w:rFonts w:asciiTheme="minorHAnsi" w:hAnsiTheme="minorHAnsi"/>
                <w:sz w:val="20"/>
              </w:rPr>
            </w:pPr>
            <w:r>
              <w:rPr>
                <w:rFonts w:asciiTheme="minorHAnsi" w:hAnsiTheme="minorHAnsi"/>
                <w:sz w:val="20"/>
              </w:rPr>
              <w:t>41:</w:t>
            </w:r>
          </w:p>
        </w:tc>
        <w:tc>
          <w:tcPr>
            <w:tcW w:w="1134" w:type="dxa"/>
            <w:shd w:val="clear" w:color="auto" w:fill="auto"/>
          </w:tcPr>
          <w:p w:rsidR="00F37A62" w:rsidRPr="007816EA" w:rsidRDefault="00F37A62" w:rsidP="000D1617">
            <w:pPr>
              <w:rPr>
                <w:rFonts w:ascii="Arial AM" w:hAnsi="Arial AM"/>
                <w:sz w:val="20"/>
                <w:lang w:val="hy-AM"/>
              </w:rPr>
            </w:pPr>
            <w:r w:rsidRPr="007816EA">
              <w:rPr>
                <w:rFonts w:ascii="Arial AM" w:hAnsi="Arial AM"/>
                <w:color w:val="000000"/>
                <w:sz w:val="20"/>
                <w:szCs w:val="20"/>
              </w:rPr>
              <w:t>15331167</w:t>
            </w: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20"/>
                <w:szCs w:val="20"/>
              </w:rPr>
              <w:t>Зеленый</w:t>
            </w:r>
            <w:r w:rsidRPr="007816EA">
              <w:rPr>
                <w:rFonts w:ascii="Arial AM" w:hAnsi="Arial AM"/>
                <w:color w:val="000000"/>
                <w:sz w:val="20"/>
                <w:szCs w:val="20"/>
              </w:rPr>
              <w:t>,</w:t>
            </w:r>
            <w:r w:rsidRPr="007816EA">
              <w:rPr>
                <w:rFonts w:ascii="Sylfaen" w:hAnsi="Sylfaen" w:cs="Sylfaen"/>
                <w:color w:val="000000"/>
                <w:sz w:val="20"/>
                <w:szCs w:val="20"/>
              </w:rPr>
              <w:t>смешанный</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Смешанный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зеленого цвета</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sidRPr="00D71EA2">
              <w:rPr>
                <w:rFonts w:ascii="Sylfaen" w:hAnsi="Sylfaen"/>
                <w:color w:val="000000"/>
                <w:sz w:val="18"/>
                <w:szCs w:val="18"/>
                <w:lang w:val="hy-AM"/>
              </w:rPr>
              <w:t>с кучей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sidRPr="007816EA">
              <w:rPr>
                <w:rFonts w:ascii="Sylfaen" w:hAnsi="Sylfaen" w:cs="Sylfaen"/>
                <w:color w:val="000000"/>
                <w:sz w:val="18"/>
                <w:szCs w:val="18"/>
                <w:lang w:val="hy-AM"/>
              </w:rPr>
              <w:t>немытый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 т. 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подключением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испорченный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Pr>
                <w:rFonts w:ascii="Arial AM" w:hAnsi="Arial AM"/>
                <w:sz w:val="16"/>
                <w:szCs w:val="16"/>
                <w:lang w:val="hy-AM"/>
              </w:rPr>
              <w:t xml:space="preserve">  </w:t>
            </w:r>
            <w:r w:rsidRPr="00465AC9">
              <w:rPr>
                <w:rFonts w:ascii="Sylfaen" w:hAnsi="Sylfaen" w:cs="Sylfaen"/>
                <w:sz w:val="16"/>
                <w:szCs w:val="16"/>
                <w:lang w:val="hy-AM"/>
              </w:rPr>
              <w:t>РА:</w:t>
            </w:r>
            <w:r w:rsidRPr="00465AC9">
              <w:rPr>
                <w:rFonts w:ascii="Arial" w:hAnsi="Arial" w:cs="Arial"/>
                <w:sz w:val="16"/>
                <w:szCs w:val="16"/>
                <w:lang w:val="hy-AM"/>
              </w:rPr>
              <w:t xml:space="preserve"> </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lastRenderedPageBreak/>
              <w:t>статьи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F37A62" w:rsidRPr="00D71EA2" w:rsidRDefault="00F37A62" w:rsidP="000D1617">
            <w:pPr>
              <w:jc w:val="center"/>
              <w:rPr>
                <w:rFonts w:ascii="Arial AM" w:hAnsi="Arial AM"/>
                <w:sz w:val="20"/>
              </w:rPr>
            </w:pPr>
            <w:r>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D71EA2" w:rsidRDefault="00F37A62" w:rsidP="000D1617">
            <w:pPr>
              <w:rPr>
                <w:rFonts w:asciiTheme="minorHAnsi" w:hAnsiTheme="minorHAnsi"/>
                <w:sz w:val="20"/>
              </w:rPr>
            </w:pPr>
            <w:r>
              <w:rPr>
                <w:rFonts w:asciiTheme="minorHAnsi" w:hAnsiTheme="minorHAnsi"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rPr>
                <w:rFonts w:ascii="Arial AM" w:hAnsi="Arial AM"/>
                <w:sz w:val="20"/>
              </w:rPr>
            </w:pPr>
            <w:r>
              <w:rPr>
                <w:rFonts w:ascii="Arial AM" w:hAnsi="Arial AM"/>
                <w:sz w:val="20"/>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300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A87955" w:rsidRDefault="00F37A62" w:rsidP="000D1617">
            <w:pPr>
              <w:jc w:val="center"/>
              <w:rPr>
                <w:rFonts w:ascii="Arial AM" w:hAnsi="Arial AM"/>
                <w:sz w:val="20"/>
              </w:rPr>
            </w:pPr>
            <w:r>
              <w:rPr>
                <w:rFonts w:ascii="Arial AM" w:hAnsi="Arial AM"/>
                <w:sz w:val="20"/>
              </w:rPr>
              <w:t>300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0D1617">
        <w:trPr>
          <w:trHeight w:val="153"/>
        </w:trPr>
        <w:tc>
          <w:tcPr>
            <w:tcW w:w="709" w:type="dxa"/>
            <w:shd w:val="clear" w:color="auto" w:fill="auto"/>
          </w:tcPr>
          <w:p w:rsidR="00F37A62" w:rsidRPr="00CD5880" w:rsidRDefault="00F37A62" w:rsidP="000D1617">
            <w:pPr>
              <w:ind w:left="360"/>
              <w:rPr>
                <w:rFonts w:asciiTheme="minorHAnsi" w:hAnsiTheme="minorHAnsi"/>
                <w:sz w:val="20"/>
              </w:rPr>
            </w:pPr>
            <w:r>
              <w:rPr>
                <w:rFonts w:asciiTheme="minorHAnsi" w:hAnsiTheme="minorHAnsi"/>
                <w:sz w:val="20"/>
              </w:rPr>
              <w:lastRenderedPageBreak/>
              <w:t>53:</w:t>
            </w:r>
          </w:p>
        </w:tc>
        <w:tc>
          <w:tcPr>
            <w:tcW w:w="1134" w:type="dxa"/>
            <w:shd w:val="clear" w:color="auto" w:fill="auto"/>
          </w:tcPr>
          <w:p w:rsidR="00F37A62" w:rsidRDefault="00F37A62" w:rsidP="000D1617">
            <w:pPr>
              <w:rPr>
                <w:rFonts w:ascii="Arial AM" w:hAnsi="Arial AM"/>
                <w:sz w:val="20"/>
                <w:lang w:val="hy-AM"/>
              </w:rPr>
            </w:pPr>
            <w:r w:rsidRPr="007816EA">
              <w:rPr>
                <w:rFonts w:ascii="Arial AM" w:hAnsi="Arial AM"/>
                <w:color w:val="000000"/>
                <w:sz w:val="20"/>
                <w:szCs w:val="20"/>
              </w:rPr>
              <w:t>15842100</w:t>
            </w:r>
          </w:p>
          <w:p w:rsidR="00F37A62" w:rsidRPr="007816EA" w:rsidRDefault="00F37A62" w:rsidP="000D1617">
            <w:pPr>
              <w:rPr>
                <w:rFonts w:ascii="Arial AM" w:hAnsi="Arial AM"/>
                <w:sz w:val="20"/>
                <w:lang w:val="hy-AM"/>
              </w:rPr>
            </w:pPr>
          </w:p>
        </w:tc>
        <w:tc>
          <w:tcPr>
            <w:tcW w:w="92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sz w:val="20"/>
                <w:szCs w:val="20"/>
              </w:rPr>
              <w:t>Шоколад</w:t>
            </w:r>
            <w:r w:rsidRPr="007816EA">
              <w:rPr>
                <w:rFonts w:ascii="Arial AM" w:hAnsi="Arial AM"/>
                <w:sz w:val="20"/>
                <w:szCs w:val="20"/>
              </w:rPr>
              <w:t>/</w:t>
            </w:r>
            <w:r w:rsidRPr="007816EA">
              <w:rPr>
                <w:rFonts w:ascii="Sylfaen" w:hAnsi="Sylfaen" w:cs="Sylfaen"/>
                <w:sz w:val="20"/>
                <w:szCs w:val="20"/>
              </w:rPr>
              <w:t>шоколад</w:t>
            </w:r>
            <w:r w:rsidRPr="007816EA">
              <w:rPr>
                <w:rFonts w:ascii="Arial AM" w:hAnsi="Arial AM"/>
                <w:sz w:val="20"/>
                <w:szCs w:val="20"/>
              </w:rPr>
              <w:t xml:space="preserve"> </w:t>
            </w:r>
            <w:r w:rsidRPr="007816EA">
              <w:rPr>
                <w:rFonts w:ascii="Sylfaen" w:hAnsi="Sylfaen" w:cs="Sylfaen"/>
                <w:sz w:val="20"/>
                <w:szCs w:val="20"/>
              </w:rPr>
              <w:t>продукт</w:t>
            </w:r>
            <w:r w:rsidRPr="007816EA">
              <w:rPr>
                <w:rFonts w:ascii="Arial AM" w:hAnsi="Arial AM"/>
                <w:sz w:val="20"/>
                <w:szCs w:val="20"/>
              </w:rPr>
              <w:t>/</w:t>
            </w:r>
          </w:p>
        </w:tc>
        <w:tc>
          <w:tcPr>
            <w:tcW w:w="941" w:type="dxa"/>
            <w:shd w:val="clear" w:color="auto" w:fill="auto"/>
          </w:tcPr>
          <w:p w:rsidR="00F37A62" w:rsidRPr="007816EA" w:rsidRDefault="00F37A62" w:rsidP="000D1617">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0D1617">
            <w:pPr>
              <w:rPr>
                <w:rFonts w:ascii="Arial AM" w:hAnsi="Arial AM"/>
                <w:sz w:val="20"/>
                <w:lang w:val="hy-AM"/>
              </w:rPr>
            </w:pPr>
            <w:r w:rsidRPr="007816EA">
              <w:rPr>
                <w:rFonts w:ascii="Sylfaen" w:hAnsi="Sylfaen" w:cs="Sylfaen"/>
                <w:color w:val="000000"/>
                <w:sz w:val="18"/>
                <w:szCs w:val="18"/>
                <w:lang w:val="hy-AM"/>
              </w:rPr>
              <w:t>Шоколад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вставить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w:t>
            </w:r>
            <w:r w:rsidRPr="007816EA">
              <w:rPr>
                <w:rFonts w:ascii="Sylfaen" w:hAnsi="Sylfaen" w:cs="Sylfaen"/>
                <w:color w:val="000000"/>
                <w:sz w:val="18"/>
                <w:szCs w:val="18"/>
                <w:lang w:val="hy-AM"/>
              </w:rPr>
              <w:t>овощной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масло</w:t>
            </w:r>
            <w:r w:rsidRPr="007816EA">
              <w:rPr>
                <w:rFonts w:ascii="Arial AM" w:hAnsi="Arial AM"/>
                <w:color w:val="000000"/>
                <w:sz w:val="18"/>
                <w:szCs w:val="18"/>
                <w:lang w:val="hy-AM"/>
              </w:rPr>
              <w:t>,</w:t>
            </w:r>
            <w:r w:rsidRPr="007816EA">
              <w:rPr>
                <w:rFonts w:ascii="Sylfaen" w:hAnsi="Sylfaen" w:cs="Sylfaen"/>
                <w:color w:val="000000"/>
                <w:sz w:val="18"/>
                <w:szCs w:val="18"/>
                <w:lang w:val="hy-AM"/>
              </w:rPr>
              <w:t>фундук</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килокалория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539 г</w:t>
            </w:r>
            <w:r w:rsidRPr="007816EA">
              <w:rPr>
                <w:rFonts w:ascii="Sylfaen" w:hAnsi="Sylfaen" w:cs="Sylfaen"/>
                <w:color w:val="000000"/>
                <w:sz w:val="18"/>
                <w:szCs w:val="18"/>
                <w:lang w:val="hy-AM"/>
              </w:rPr>
              <w:t>Белок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/6,3 г</w:t>
            </w:r>
            <w:r w:rsidRPr="007816EA">
              <w:rPr>
                <w:rFonts w:ascii="Sylfaen" w:hAnsi="Sylfaen" w:cs="Sylfaen"/>
                <w:color w:val="000000"/>
                <w:sz w:val="18"/>
                <w:szCs w:val="18"/>
                <w:lang w:val="hy-AM"/>
              </w:rPr>
              <w:t>Жиры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/30,9 г</w:t>
            </w:r>
            <w:r w:rsidRPr="007816EA">
              <w:rPr>
                <w:rFonts w:ascii="Sylfaen" w:hAnsi="Sylfaen" w:cs="Sylfaen"/>
                <w:color w:val="000000"/>
                <w:sz w:val="18"/>
                <w:szCs w:val="18"/>
                <w:lang w:val="hy-AM"/>
              </w:rPr>
              <w:t>Углеводы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с:</w:t>
            </w:r>
            <w:r w:rsidRPr="007816EA">
              <w:rPr>
                <w:rFonts w:ascii="Arial AM" w:hAnsi="Arial AM"/>
                <w:color w:val="000000"/>
                <w:sz w:val="18"/>
                <w:szCs w:val="18"/>
                <w:lang w:val="hy-AM"/>
              </w:rPr>
              <w:t>/57,5 г.</w:t>
            </w:r>
            <w:r w:rsidRPr="009D6DB0">
              <w:rPr>
                <w:rFonts w:ascii="Sylfaen" w:hAnsi="Sylfaen" w:cs="Sylfaen"/>
                <w:b/>
                <w:color w:val="FF0000"/>
                <w:sz w:val="18"/>
                <w:szCs w:val="18"/>
                <w:lang w:val="hy-AM"/>
              </w:rPr>
              <w:t>Упаковка:</w:t>
            </w:r>
            <w:r w:rsidRPr="009D6DB0">
              <w:rPr>
                <w:rFonts w:ascii="Arial AM" w:hAnsi="Arial AM"/>
                <w:b/>
                <w:color w:val="FF0000"/>
                <w:sz w:val="18"/>
                <w:szCs w:val="18"/>
                <w:lang w:val="hy-AM"/>
              </w:rPr>
              <w:t>200-250</w:t>
            </w:r>
            <w:r w:rsidRPr="00727197">
              <w:rPr>
                <w:rFonts w:ascii="Sylfaen" w:hAnsi="Sylfaen"/>
                <w:b/>
                <w:color w:val="FF0000"/>
                <w:sz w:val="18"/>
                <w:szCs w:val="18"/>
                <w:lang w:val="hy-AM"/>
              </w:rPr>
              <w:t>с:</w:t>
            </w:r>
            <w:r w:rsidRPr="009D6DB0">
              <w:rPr>
                <w:rFonts w:ascii="Sylfaen" w:hAnsi="Sylfaen" w:cs="Sylfaen"/>
                <w:b/>
                <w:color w:val="FF0000"/>
                <w:sz w:val="18"/>
                <w:szCs w:val="18"/>
                <w:lang w:val="hy-AM"/>
              </w:rPr>
              <w:t>стекло</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или</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другой</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с контейнерами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9D6DB0" w:rsidRDefault="00F37A62" w:rsidP="000D1617">
            <w:pPr>
              <w:rPr>
                <w:rFonts w:ascii="Arial AM" w:hAnsi="Arial AM"/>
                <w:sz w:val="20"/>
              </w:rPr>
            </w:pPr>
            <w:r>
              <w:rPr>
                <w:rFonts w:ascii="Sylfaen" w:hAnsi="Sylfaen" w:cs="Sylfaen"/>
                <w:sz w:val="20"/>
                <w:szCs w:val="20"/>
              </w:rPr>
              <w:t>письмо</w:t>
            </w:r>
          </w:p>
        </w:tc>
        <w:tc>
          <w:tcPr>
            <w:tcW w:w="671" w:type="dxa"/>
            <w:tcBorders>
              <w:top w:val="nil"/>
              <w:left w:val="single" w:sz="4" w:space="0" w:color="auto"/>
              <w:bottom w:val="single" w:sz="4" w:space="0" w:color="auto"/>
              <w:right w:val="single" w:sz="4" w:space="0" w:color="auto"/>
            </w:tcBorders>
            <w:shd w:val="clear" w:color="auto" w:fill="auto"/>
          </w:tcPr>
          <w:p w:rsidR="00F37A62" w:rsidRPr="009D6DB0" w:rsidRDefault="00F37A62" w:rsidP="000D1617">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rsidR="00F37A62" w:rsidRPr="00604F65" w:rsidRDefault="00F37A62" w:rsidP="000D1617">
            <w:pPr>
              <w:rPr>
                <w:rFonts w:asciiTheme="minorHAnsi" w:hAnsiTheme="minorHAnsi"/>
                <w:sz w:val="20"/>
                <w:lang w:val="hy-AM"/>
              </w:rPr>
            </w:pPr>
            <w:r>
              <w:rPr>
                <w:rFonts w:asciiTheme="minorHAnsi" w:hAnsiTheme="minorHAnsi"/>
                <w:sz w:val="20"/>
                <w:lang w:val="hy-AM"/>
              </w:rPr>
              <w:t>96000</w:t>
            </w:r>
          </w:p>
        </w:tc>
        <w:tc>
          <w:tcPr>
            <w:tcW w:w="672" w:type="dxa"/>
            <w:tcBorders>
              <w:top w:val="nil"/>
              <w:left w:val="single" w:sz="4" w:space="0" w:color="auto"/>
              <w:bottom w:val="single" w:sz="4" w:space="0" w:color="auto"/>
              <w:right w:val="single" w:sz="4" w:space="0" w:color="auto"/>
            </w:tcBorders>
            <w:shd w:val="clear" w:color="auto" w:fill="auto"/>
          </w:tcPr>
          <w:p w:rsidR="00F37A62" w:rsidRPr="00604F65" w:rsidRDefault="00F37A62" w:rsidP="000D1617">
            <w:pPr>
              <w:jc w:val="center"/>
              <w:rPr>
                <w:rFonts w:asciiTheme="minorHAnsi" w:hAnsiTheme="minorHAnsi"/>
                <w:sz w:val="20"/>
                <w:lang w:val="hy-AM"/>
              </w:rPr>
            </w:pPr>
            <w:r>
              <w:rPr>
                <w:rFonts w:asciiTheme="minorHAnsi" w:hAnsiTheme="minorHAnsi"/>
                <w:sz w:val="20"/>
                <w:lang w:val="hy-AM"/>
              </w:rPr>
              <w:t>120:</w:t>
            </w:r>
          </w:p>
        </w:tc>
        <w:tc>
          <w:tcPr>
            <w:tcW w:w="1249" w:type="dxa"/>
            <w:shd w:val="clear" w:color="auto" w:fill="auto"/>
          </w:tcPr>
          <w:p w:rsidR="00F37A62" w:rsidRDefault="00F37A62" w:rsidP="000D1617">
            <w:pPr>
              <w:rPr>
                <w:rFonts w:ascii="Arial" w:hAnsi="Arial" w:cs="Arial"/>
                <w:sz w:val="20"/>
                <w:lang w:val="hy-AM"/>
              </w:rPr>
            </w:pPr>
            <w:r>
              <w:rPr>
                <w:rFonts w:ascii="Arial" w:hAnsi="Arial" w:cs="Arial"/>
                <w:sz w:val="20"/>
                <w:lang w:val="hy-AM"/>
              </w:rPr>
              <w:t>Гораванская община</w:t>
            </w:r>
          </w:p>
          <w:p w:rsidR="00F37A62" w:rsidRDefault="00F37A62" w:rsidP="000D1617">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tcPr>
          <w:p w:rsidR="00F37A62" w:rsidRPr="00604F65" w:rsidRDefault="00F37A62" w:rsidP="000D1617">
            <w:pPr>
              <w:jc w:val="center"/>
              <w:rPr>
                <w:rFonts w:asciiTheme="minorHAnsi" w:hAnsiTheme="minorHAnsi"/>
                <w:sz w:val="20"/>
                <w:lang w:val="hy-AM"/>
              </w:rPr>
            </w:pPr>
            <w:r>
              <w:rPr>
                <w:rFonts w:asciiTheme="minorHAnsi" w:hAnsiTheme="minorHAnsi"/>
                <w:sz w:val="20"/>
                <w:lang w:val="hy-AM"/>
              </w:rPr>
              <w:t>120:</w:t>
            </w:r>
          </w:p>
        </w:tc>
        <w:tc>
          <w:tcPr>
            <w:tcW w:w="1787" w:type="dxa"/>
            <w:shd w:val="clear" w:color="auto" w:fill="auto"/>
          </w:tcPr>
          <w:p w:rsidR="00F37A62" w:rsidRPr="00CE756C" w:rsidRDefault="00F37A62" w:rsidP="000D1617">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F37A62" w:rsidRPr="00B35693" w:rsidRDefault="00F37A62" w:rsidP="00F37A62">
      <w:pPr>
        <w:rPr>
          <w:rFonts w:asciiTheme="minorHAnsi" w:hAnsiTheme="minorHAnsi"/>
          <w:i/>
          <w:sz w:val="18"/>
          <w:lang w:val="hy-AM"/>
        </w:rPr>
      </w:pPr>
    </w:p>
    <w:p w:rsidR="00F37A62" w:rsidRPr="000448DA" w:rsidRDefault="00F37A62" w:rsidP="00F37A62">
      <w:pPr>
        <w:rPr>
          <w:lang w:val="hy-AM"/>
        </w:rPr>
      </w:pPr>
    </w:p>
    <w:p w:rsidR="00F37A62" w:rsidRDefault="00F37A62" w:rsidP="00F37A62">
      <w:pPr>
        <w:jc w:val="center"/>
        <w:rPr>
          <w:rFonts w:ascii="GHEA Grapalat" w:hAnsi="GHEA Grapalat"/>
          <w:sz w:val="20"/>
          <w:lang w:val="hy-AM"/>
        </w:rPr>
      </w:pPr>
      <w:bookmarkStart w:id="1" w:name="_GoBack"/>
      <w:bookmarkEnd w:id="1"/>
    </w:p>
    <w:p w:rsidR="00F37A62" w:rsidRDefault="00F37A62" w:rsidP="00F37A62">
      <w:pPr>
        <w:jc w:val="center"/>
        <w:rPr>
          <w:rFonts w:ascii="GHEA Grapalat" w:hAnsi="GHEA Grapalat"/>
          <w:sz w:val="20"/>
          <w:lang w:val="hy-AM"/>
        </w:rPr>
      </w:pPr>
    </w:p>
    <w:p w:rsidR="007941A0" w:rsidRPr="001D6AF5" w:rsidRDefault="007941A0" w:rsidP="00F37A62">
      <w:pPr>
        <w:jc w:val="cente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Принят решением Комиссии Таможенного союза от 9 декабря 2011 года № 881 «Пищевая продукция в части ее маркировки» (ТС ТК 022/2011),</w:t>
      </w:r>
    </w:p>
    <w:p w:rsidR="007941A0"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17F70">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М. Петросян</w:t>
            </w: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lastRenderedPageBreak/>
              <w:t>/подпись/</w:t>
            </w:r>
          </w:p>
          <w:p w:rsidR="00E12B8D" w:rsidRPr="00CC23DA" w:rsidRDefault="002F3728" w:rsidP="002F3728">
            <w:pPr>
              <w:widowControl w:val="0"/>
              <w:jc w:val="center"/>
              <w:rPr>
                <w:rFonts w:ascii="GHEA Grapalat" w:hAnsi="GHEA Grapalat"/>
              </w:rPr>
            </w:pPr>
            <w:r w:rsidRPr="002F3728">
              <w:rPr>
                <w:rFonts w:ascii="GHEA Grapalat" w:hAnsi="GHEA Grapalat"/>
              </w:rPr>
              <w:t>М. П</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0"/>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47"/>
        <w:gridCol w:w="1739"/>
        <w:gridCol w:w="957"/>
        <w:gridCol w:w="976"/>
        <w:gridCol w:w="689"/>
        <w:gridCol w:w="835"/>
        <w:gridCol w:w="540"/>
        <w:gridCol w:w="604"/>
        <w:gridCol w:w="696"/>
        <w:gridCol w:w="820"/>
        <w:gridCol w:w="866"/>
        <w:gridCol w:w="847"/>
        <w:gridCol w:w="958"/>
        <w:gridCol w:w="849"/>
        <w:gridCol w:w="787"/>
      </w:tblGrid>
      <w:tr w:rsidR="00E12B8D" w:rsidRPr="00B138F3" w:rsidTr="00393DA3">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E90B9C">
        <w:trPr>
          <w:trHeight w:val="747"/>
          <w:jc w:val="center"/>
        </w:trPr>
        <w:tc>
          <w:tcPr>
            <w:tcW w:w="169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9"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24"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1"/>
              <w:t>**</w:t>
            </w:r>
          </w:p>
        </w:tc>
      </w:tr>
      <w:tr w:rsidR="00E12B8D" w:rsidRPr="00B138F3" w:rsidTr="00E90B9C">
        <w:trPr>
          <w:trHeight w:val="594"/>
          <w:jc w:val="center"/>
        </w:trPr>
        <w:tc>
          <w:tcPr>
            <w:tcW w:w="1695" w:type="dxa"/>
          </w:tcPr>
          <w:p w:rsidR="00E12B8D" w:rsidRPr="00B138F3" w:rsidRDefault="00E12B8D" w:rsidP="008B1F5B">
            <w:pPr>
              <w:widowControl w:val="0"/>
              <w:jc w:val="center"/>
              <w:rPr>
                <w:rFonts w:ascii="GHEA Grapalat" w:hAnsi="GHEA Grapalat"/>
                <w:sz w:val="16"/>
                <w:szCs w:val="16"/>
              </w:rPr>
            </w:pPr>
          </w:p>
        </w:tc>
        <w:tc>
          <w:tcPr>
            <w:tcW w:w="2047" w:type="dxa"/>
          </w:tcPr>
          <w:p w:rsidR="00E12B8D" w:rsidRPr="00B138F3" w:rsidRDefault="00E12B8D" w:rsidP="008B1F5B">
            <w:pPr>
              <w:widowControl w:val="0"/>
              <w:jc w:val="center"/>
              <w:rPr>
                <w:rFonts w:ascii="GHEA Grapalat" w:hAnsi="GHEA Grapalat"/>
                <w:sz w:val="16"/>
                <w:szCs w:val="16"/>
              </w:rPr>
            </w:pPr>
          </w:p>
        </w:tc>
        <w:tc>
          <w:tcPr>
            <w:tcW w:w="1739" w:type="dxa"/>
          </w:tcPr>
          <w:p w:rsidR="00E12B8D" w:rsidRPr="00B138F3" w:rsidRDefault="00E12B8D" w:rsidP="008B1F5B">
            <w:pPr>
              <w:widowControl w:val="0"/>
              <w:jc w:val="center"/>
              <w:rPr>
                <w:rFonts w:ascii="GHEA Grapalat" w:hAnsi="GHEA Grapalat"/>
                <w:sz w:val="16"/>
                <w:szCs w:val="16"/>
              </w:rPr>
            </w:pPr>
          </w:p>
        </w:tc>
        <w:tc>
          <w:tcPr>
            <w:tcW w:w="95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13</w:t>
            </w:r>
          </w:p>
        </w:tc>
        <w:tc>
          <w:tcPr>
            <w:tcW w:w="2047" w:type="dxa"/>
            <w:vAlign w:val="bottom"/>
          </w:tcPr>
          <w:p w:rsidR="00E90B9C" w:rsidRPr="0064037D" w:rsidRDefault="00E90B9C" w:rsidP="00E90B9C">
            <w:pPr>
              <w:jc w:val="center"/>
              <w:rPr>
                <w:rFonts w:ascii="Sylfaen" w:hAnsi="Sylfaen" w:cs="Calibri"/>
                <w:sz w:val="14"/>
                <w:szCs w:val="14"/>
              </w:rPr>
            </w:pPr>
            <w:r w:rsidRPr="0064037D">
              <w:rPr>
                <w:rFonts w:ascii="Sylfaen" w:hAnsi="Sylfaen"/>
                <w:color w:val="000000"/>
                <w:sz w:val="20"/>
                <w:szCs w:val="20"/>
              </w:rPr>
              <w:t>15619000</w:t>
            </w:r>
          </w:p>
        </w:tc>
        <w:tc>
          <w:tcPr>
            <w:tcW w:w="1739" w:type="dxa"/>
            <w:vAlign w:val="center"/>
          </w:tcPr>
          <w:p w:rsidR="00E90B9C" w:rsidRPr="0062086F" w:rsidRDefault="00E90B9C" w:rsidP="00E90B9C">
            <w:pPr>
              <w:jc w:val="center"/>
              <w:rPr>
                <w:rFonts w:ascii="GHEA Grapalat" w:hAnsi="GHEA Grapalat" w:cs="Calibri"/>
                <w:sz w:val="14"/>
                <w:szCs w:val="14"/>
              </w:rPr>
            </w:pPr>
            <w:r w:rsidRPr="0062086F">
              <w:rPr>
                <w:rFonts w:ascii="GHEA Grapalat" w:hAnsi="GHEA Grapalat" w:cs="Calibri"/>
                <w:sz w:val="14"/>
                <w:szCs w:val="14"/>
              </w:rPr>
              <w:t>Пожалуйста</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17</w:t>
            </w:r>
          </w:p>
        </w:tc>
        <w:tc>
          <w:tcPr>
            <w:tcW w:w="2047" w:type="dxa"/>
            <w:vAlign w:val="bottom"/>
          </w:tcPr>
          <w:p w:rsidR="00E90B9C" w:rsidRPr="0064037D" w:rsidRDefault="00E90B9C" w:rsidP="00E90B9C">
            <w:pPr>
              <w:jc w:val="center"/>
              <w:rPr>
                <w:rFonts w:ascii="Sylfaen" w:hAnsi="Sylfaen" w:cs="Calibri"/>
                <w:sz w:val="14"/>
                <w:szCs w:val="14"/>
              </w:rPr>
            </w:pPr>
            <w:r w:rsidRPr="0064037D">
              <w:rPr>
                <w:rFonts w:ascii="Sylfaen" w:hAnsi="Sylfaen"/>
                <w:color w:val="000000"/>
                <w:sz w:val="20"/>
                <w:szCs w:val="20"/>
              </w:rPr>
              <w:t>15112160</w:t>
            </w:r>
          </w:p>
        </w:tc>
        <w:tc>
          <w:tcPr>
            <w:tcW w:w="1739" w:type="dxa"/>
            <w:vAlign w:val="center"/>
          </w:tcPr>
          <w:p w:rsidR="00E90B9C" w:rsidRPr="0062086F" w:rsidRDefault="00E90B9C" w:rsidP="00E90B9C">
            <w:pPr>
              <w:jc w:val="center"/>
              <w:rPr>
                <w:rFonts w:ascii="GHEA Grapalat" w:hAnsi="GHEA Grapalat" w:cs="Calibri"/>
                <w:sz w:val="14"/>
                <w:szCs w:val="14"/>
              </w:rPr>
            </w:pPr>
            <w:r w:rsidRPr="0062086F">
              <w:rPr>
                <w:rFonts w:ascii="GHEA Grapalat" w:hAnsi="GHEA Grapalat" w:cs="Calibri"/>
                <w:sz w:val="14"/>
                <w:szCs w:val="14"/>
              </w:rPr>
              <w:t>Куриная грудка</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19</w:t>
            </w:r>
          </w:p>
        </w:tc>
        <w:tc>
          <w:tcPr>
            <w:tcW w:w="2047" w:type="dxa"/>
            <w:vAlign w:val="bottom"/>
          </w:tcPr>
          <w:p w:rsidR="00E90B9C" w:rsidRPr="0064037D" w:rsidRDefault="00E90B9C" w:rsidP="00E90B9C">
            <w:pPr>
              <w:jc w:val="center"/>
              <w:rPr>
                <w:rFonts w:ascii="Sylfaen" w:hAnsi="Sylfaen" w:cs="Calibri"/>
                <w:sz w:val="14"/>
                <w:szCs w:val="14"/>
              </w:rPr>
            </w:pPr>
            <w:r w:rsidRPr="0064037D">
              <w:rPr>
                <w:rFonts w:ascii="Sylfaen" w:hAnsi="Sylfaen"/>
                <w:color w:val="000000"/>
                <w:sz w:val="20"/>
                <w:szCs w:val="20"/>
              </w:rPr>
              <w:t>15511100</w:t>
            </w:r>
          </w:p>
        </w:tc>
        <w:tc>
          <w:tcPr>
            <w:tcW w:w="1739" w:type="dxa"/>
            <w:vAlign w:val="center"/>
          </w:tcPr>
          <w:p w:rsidR="00E90B9C" w:rsidRPr="0062086F" w:rsidRDefault="00E90B9C" w:rsidP="00E90B9C">
            <w:pPr>
              <w:jc w:val="center"/>
              <w:rPr>
                <w:rFonts w:ascii="GHEA Grapalat" w:hAnsi="GHEA Grapalat" w:cs="Calibri"/>
                <w:sz w:val="14"/>
                <w:szCs w:val="14"/>
              </w:rPr>
            </w:pPr>
            <w:r w:rsidRPr="0062086F">
              <w:rPr>
                <w:rFonts w:ascii="GHEA Grapalat" w:hAnsi="GHEA Grapalat" w:cs="Calibri"/>
                <w:sz w:val="14"/>
                <w:szCs w:val="14"/>
              </w:rPr>
              <w:t>Молоко</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22</w:t>
            </w:r>
          </w:p>
        </w:tc>
        <w:tc>
          <w:tcPr>
            <w:tcW w:w="2047" w:type="dxa"/>
            <w:vAlign w:val="bottom"/>
          </w:tcPr>
          <w:p w:rsidR="00E90B9C" w:rsidRPr="0064037D" w:rsidRDefault="00E90B9C" w:rsidP="00E90B9C">
            <w:pPr>
              <w:jc w:val="center"/>
              <w:rPr>
                <w:rFonts w:ascii="Sylfaen" w:hAnsi="Sylfaen" w:cs="Calibri"/>
                <w:sz w:val="14"/>
                <w:szCs w:val="14"/>
                <w:lang w:val="hy-AM"/>
              </w:rPr>
            </w:pPr>
            <w:r w:rsidRPr="0064037D">
              <w:rPr>
                <w:rFonts w:ascii="Sylfaen" w:hAnsi="Sylfaen"/>
                <w:sz w:val="22"/>
                <w:szCs w:val="22"/>
              </w:rPr>
              <w:t>15542100</w:t>
            </w:r>
          </w:p>
        </w:tc>
        <w:tc>
          <w:tcPr>
            <w:tcW w:w="1739" w:type="dxa"/>
            <w:vAlign w:val="center"/>
          </w:tcPr>
          <w:p w:rsidR="00E90B9C" w:rsidRPr="00233E57" w:rsidRDefault="00E90B9C" w:rsidP="00E90B9C">
            <w:pPr>
              <w:jc w:val="center"/>
              <w:rPr>
                <w:rFonts w:ascii="GHEA Grapalat" w:hAnsi="GHEA Grapalat" w:cs="Calibri"/>
                <w:sz w:val="14"/>
                <w:szCs w:val="14"/>
                <w:lang w:val="hy-AM"/>
              </w:rPr>
            </w:pPr>
            <w:r w:rsidRPr="0062086F">
              <w:rPr>
                <w:rFonts w:ascii="GHEA Grapalat" w:hAnsi="GHEA Grapalat" w:cs="Calibri"/>
                <w:sz w:val="14"/>
                <w:szCs w:val="14"/>
              </w:rPr>
              <w:t>Творог</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30</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sz w:val="20"/>
                <w:szCs w:val="20"/>
              </w:rPr>
              <w:t>15821400</w:t>
            </w:r>
          </w:p>
        </w:tc>
        <w:tc>
          <w:tcPr>
            <w:tcW w:w="1739" w:type="dxa"/>
            <w:vAlign w:val="center"/>
          </w:tcPr>
          <w:p w:rsidR="00E90B9C" w:rsidRPr="001858AB" w:rsidRDefault="00E90B9C" w:rsidP="00E90B9C">
            <w:pPr>
              <w:jc w:val="center"/>
              <w:rPr>
                <w:rFonts w:ascii="GHEA Grapalat" w:hAnsi="GHEA Grapalat" w:cs="Calibri"/>
                <w:sz w:val="18"/>
                <w:szCs w:val="18"/>
              </w:rPr>
            </w:pPr>
            <w:r w:rsidRPr="001858AB">
              <w:rPr>
                <w:rFonts w:ascii="Sylfaen" w:hAnsi="Sylfaen" w:cs="Sylfaen"/>
                <w:color w:val="262626"/>
                <w:sz w:val="18"/>
                <w:szCs w:val="18"/>
              </w:rPr>
              <w:t>Панировочные сухари</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31</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15898000</w:t>
            </w:r>
          </w:p>
        </w:tc>
        <w:tc>
          <w:tcPr>
            <w:tcW w:w="1739" w:type="dxa"/>
            <w:vAlign w:val="bottom"/>
          </w:tcPr>
          <w:p w:rsidR="00E90B9C" w:rsidRPr="001858AB" w:rsidRDefault="00E90B9C" w:rsidP="00E90B9C">
            <w:pPr>
              <w:jc w:val="center"/>
              <w:rPr>
                <w:rFonts w:ascii="GHEA Grapalat" w:hAnsi="GHEA Grapalat" w:cs="Calibri"/>
                <w:sz w:val="18"/>
                <w:szCs w:val="18"/>
              </w:rPr>
            </w:pPr>
            <w:r w:rsidRPr="001858AB">
              <w:rPr>
                <w:rFonts w:ascii="Sylfaen" w:hAnsi="Sylfaen" w:cs="Sylfaen"/>
                <w:color w:val="000000"/>
                <w:sz w:val="18"/>
                <w:szCs w:val="18"/>
              </w:rPr>
              <w:t>Дрожжи</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34</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15871257</w:t>
            </w:r>
          </w:p>
        </w:tc>
        <w:tc>
          <w:tcPr>
            <w:tcW w:w="1739" w:type="dxa"/>
            <w:vAlign w:val="bottom"/>
          </w:tcPr>
          <w:p w:rsidR="00E90B9C" w:rsidRPr="001858AB" w:rsidRDefault="00E90B9C" w:rsidP="00E90B9C">
            <w:pPr>
              <w:jc w:val="center"/>
              <w:rPr>
                <w:rFonts w:ascii="GHEA Grapalat" w:hAnsi="GHEA Grapalat" w:cs="Calibri"/>
                <w:sz w:val="18"/>
                <w:szCs w:val="18"/>
              </w:rPr>
            </w:pPr>
            <w:r w:rsidRPr="001858AB">
              <w:rPr>
                <w:rFonts w:ascii="Sylfaen" w:hAnsi="Sylfaen" w:cs="Sylfaen"/>
                <w:color w:val="000000"/>
                <w:sz w:val="18"/>
                <w:szCs w:val="18"/>
              </w:rPr>
              <w:t>Ваниль</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38</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15331132</w:t>
            </w:r>
          </w:p>
        </w:tc>
        <w:tc>
          <w:tcPr>
            <w:tcW w:w="1739" w:type="dxa"/>
            <w:vAlign w:val="bottom"/>
          </w:tcPr>
          <w:p w:rsidR="00E90B9C" w:rsidRPr="001858AB" w:rsidRDefault="00E90B9C" w:rsidP="00E90B9C">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r w:rsidR="00E90B9C" w:rsidRPr="00B138F3" w:rsidTr="00E90B9C">
        <w:trPr>
          <w:trHeight w:val="404"/>
          <w:jc w:val="center"/>
        </w:trPr>
        <w:tc>
          <w:tcPr>
            <w:tcW w:w="1695" w:type="dxa"/>
            <w:vAlign w:val="bottom"/>
          </w:tcPr>
          <w:p w:rsidR="00E90B9C" w:rsidRDefault="00E90B9C" w:rsidP="00E90B9C">
            <w:pPr>
              <w:jc w:val="right"/>
              <w:rPr>
                <w:rFonts w:ascii="Arial Armenian" w:hAnsi="Arial Armenian" w:cs="Calibri"/>
                <w:color w:val="000000"/>
                <w:sz w:val="20"/>
                <w:szCs w:val="20"/>
              </w:rPr>
            </w:pPr>
            <w:r>
              <w:rPr>
                <w:rFonts w:ascii="Arial Armenian" w:hAnsi="Arial Armenian" w:cs="Calibri"/>
                <w:color w:val="000000"/>
                <w:sz w:val="20"/>
                <w:szCs w:val="20"/>
              </w:rPr>
              <w:t>39</w:t>
            </w:r>
          </w:p>
        </w:tc>
        <w:tc>
          <w:tcPr>
            <w:tcW w:w="2047" w:type="dxa"/>
            <w:vAlign w:val="bottom"/>
          </w:tcPr>
          <w:p w:rsidR="00E90B9C" w:rsidRPr="0064037D" w:rsidRDefault="00E90B9C" w:rsidP="00E90B9C">
            <w:pPr>
              <w:jc w:val="center"/>
              <w:rPr>
                <w:rFonts w:ascii="Sylfaen" w:hAnsi="Sylfaen" w:cs="Calibri"/>
                <w:sz w:val="18"/>
                <w:szCs w:val="18"/>
              </w:rPr>
            </w:pPr>
            <w:r w:rsidRPr="0064037D">
              <w:rPr>
                <w:rFonts w:ascii="Sylfaen" w:hAnsi="Sylfaen"/>
                <w:color w:val="000000"/>
                <w:sz w:val="20"/>
                <w:szCs w:val="20"/>
              </w:rPr>
              <w:t>15331185</w:t>
            </w:r>
          </w:p>
        </w:tc>
        <w:tc>
          <w:tcPr>
            <w:tcW w:w="1739" w:type="dxa"/>
            <w:vAlign w:val="bottom"/>
          </w:tcPr>
          <w:p w:rsidR="00E90B9C" w:rsidRPr="001858AB" w:rsidRDefault="00E90B9C" w:rsidP="00E90B9C">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957" w:type="dxa"/>
            <w:vAlign w:val="center"/>
          </w:tcPr>
          <w:p w:rsidR="00E90B9C" w:rsidRPr="00B138F3" w:rsidRDefault="00E90B9C" w:rsidP="00E90B9C">
            <w:pPr>
              <w:widowControl w:val="0"/>
              <w:jc w:val="center"/>
              <w:rPr>
                <w:rFonts w:ascii="GHEA Grapalat" w:hAnsi="GHEA Grapalat"/>
                <w:sz w:val="16"/>
                <w:szCs w:val="16"/>
              </w:rPr>
            </w:pPr>
          </w:p>
        </w:tc>
        <w:tc>
          <w:tcPr>
            <w:tcW w:w="976" w:type="dxa"/>
            <w:vAlign w:val="center"/>
          </w:tcPr>
          <w:p w:rsidR="00E90B9C" w:rsidRPr="00B138F3" w:rsidRDefault="00E90B9C" w:rsidP="00E90B9C">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68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35"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30</w:t>
            </w:r>
            <w:r w:rsidRPr="00B138F3">
              <w:rPr>
                <w:rFonts w:ascii="GHEA Grapalat" w:hAnsi="GHEA Grapalat"/>
                <w:sz w:val="16"/>
                <w:szCs w:val="16"/>
              </w:rPr>
              <w:t>%</w:t>
            </w:r>
          </w:p>
        </w:tc>
        <w:tc>
          <w:tcPr>
            <w:tcW w:w="540"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40</w:t>
            </w:r>
            <w:r w:rsidRPr="00B138F3">
              <w:rPr>
                <w:rFonts w:ascii="GHEA Grapalat" w:hAnsi="GHEA Grapalat"/>
                <w:sz w:val="16"/>
                <w:szCs w:val="16"/>
              </w:rPr>
              <w:t>%</w:t>
            </w:r>
          </w:p>
        </w:tc>
        <w:tc>
          <w:tcPr>
            <w:tcW w:w="604"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50</w:t>
            </w:r>
            <w:r w:rsidRPr="00B138F3">
              <w:rPr>
                <w:rFonts w:ascii="GHEA Grapalat" w:hAnsi="GHEA Grapalat"/>
                <w:sz w:val="16"/>
                <w:szCs w:val="16"/>
              </w:rPr>
              <w:t>%</w:t>
            </w:r>
          </w:p>
        </w:tc>
        <w:tc>
          <w:tcPr>
            <w:tcW w:w="69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60</w:t>
            </w:r>
            <w:r w:rsidRPr="00B138F3">
              <w:rPr>
                <w:rFonts w:ascii="GHEA Grapalat" w:hAnsi="GHEA Grapalat"/>
                <w:sz w:val="16"/>
                <w:szCs w:val="16"/>
              </w:rPr>
              <w:t xml:space="preserve"> %</w:t>
            </w:r>
          </w:p>
        </w:tc>
        <w:tc>
          <w:tcPr>
            <w:tcW w:w="820" w:type="dxa"/>
            <w:vAlign w:val="center"/>
          </w:tcPr>
          <w:p w:rsidR="00E90B9C" w:rsidRPr="00B138F3" w:rsidRDefault="00E90B9C" w:rsidP="00E90B9C">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70</w:t>
            </w:r>
            <w:r w:rsidRPr="00B138F3">
              <w:rPr>
                <w:rFonts w:ascii="GHEA Grapalat" w:hAnsi="GHEA Grapalat"/>
                <w:sz w:val="16"/>
                <w:szCs w:val="16"/>
              </w:rPr>
              <w:t xml:space="preserve"> %</w:t>
            </w:r>
          </w:p>
        </w:tc>
        <w:tc>
          <w:tcPr>
            <w:tcW w:w="847"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80</w:t>
            </w:r>
            <w:r w:rsidRPr="00B138F3">
              <w:rPr>
                <w:rFonts w:ascii="GHEA Grapalat" w:hAnsi="GHEA Grapalat"/>
                <w:sz w:val="16"/>
                <w:szCs w:val="16"/>
              </w:rPr>
              <w:t>%</w:t>
            </w:r>
          </w:p>
        </w:tc>
        <w:tc>
          <w:tcPr>
            <w:tcW w:w="958"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90</w:t>
            </w:r>
            <w:r w:rsidRPr="00B138F3">
              <w:rPr>
                <w:rFonts w:ascii="GHEA Grapalat" w:hAnsi="GHEA Grapalat"/>
                <w:sz w:val="16"/>
                <w:szCs w:val="16"/>
              </w:rPr>
              <w:t>%</w:t>
            </w:r>
          </w:p>
        </w:tc>
        <w:tc>
          <w:tcPr>
            <w:tcW w:w="849" w:type="dxa"/>
            <w:vAlign w:val="center"/>
          </w:tcPr>
          <w:p w:rsidR="00E90B9C" w:rsidRPr="00B138F3" w:rsidRDefault="00E90B9C" w:rsidP="00E90B9C">
            <w:pPr>
              <w:widowControl w:val="0"/>
              <w:jc w:val="center"/>
              <w:rPr>
                <w:rFonts w:ascii="GHEA Grapalat" w:hAnsi="GHEA Grapalat" w:cs="Arial"/>
                <w:sz w:val="16"/>
                <w:szCs w:val="16"/>
              </w:rPr>
            </w:pPr>
            <w:r>
              <w:rPr>
                <w:rFonts w:ascii="GHEA Grapalat" w:hAnsi="GHEA Grapalat"/>
                <w:sz w:val="16"/>
                <w:szCs w:val="16"/>
              </w:rPr>
              <w:t>100</w:t>
            </w:r>
            <w:r w:rsidRPr="00B138F3">
              <w:rPr>
                <w:rFonts w:ascii="GHEA Grapalat" w:hAnsi="GHEA Grapalat"/>
                <w:sz w:val="16"/>
                <w:szCs w:val="16"/>
              </w:rPr>
              <w:t xml:space="preserve"> %</w:t>
            </w:r>
          </w:p>
        </w:tc>
        <w:tc>
          <w:tcPr>
            <w:tcW w:w="787" w:type="dxa"/>
            <w:vAlign w:val="center"/>
          </w:tcPr>
          <w:p w:rsidR="00E90B9C" w:rsidRPr="00B138F3" w:rsidRDefault="00E90B9C" w:rsidP="00E90B9C">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3728" w:rsidRPr="002F3728" w:rsidRDefault="002F3728" w:rsidP="002F3728">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lastRenderedPageBreak/>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М. Петросян</w:t>
            </w: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F70" w:rsidRDefault="00417F70" w:rsidP="00E12B8D">
      <w:r>
        <w:separator/>
      </w:r>
    </w:p>
  </w:endnote>
  <w:endnote w:type="continuationSeparator" w:id="0">
    <w:p w:rsidR="00417F70" w:rsidRDefault="00417F70"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F76968" w:rsidRPr="00C861E9" w:rsidRDefault="00F7696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37A62">
          <w:rPr>
            <w:rFonts w:ascii="GHEA Grapalat" w:hAnsi="GHEA Grapalat"/>
            <w:noProof/>
            <w:sz w:val="24"/>
            <w:szCs w:val="24"/>
          </w:rPr>
          <w:t>119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F70" w:rsidRDefault="00417F70" w:rsidP="00E12B8D">
      <w:r>
        <w:separator/>
      </w:r>
    </w:p>
  </w:footnote>
  <w:footnote w:type="continuationSeparator" w:id="0">
    <w:p w:rsidR="00417F70" w:rsidRDefault="00417F70" w:rsidP="00E12B8D">
      <w:r>
        <w:continuationSeparator/>
      </w:r>
    </w:p>
  </w:footnote>
  <w:footnote w:id="1">
    <w:p w:rsidR="00F76968" w:rsidRPr="00ED3BA4" w:rsidRDefault="00F76968"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F76968" w:rsidRPr="00CD6B60" w:rsidRDefault="00F76968"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76968" w:rsidRPr="00CD6B60" w:rsidRDefault="00F7696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76968" w:rsidRPr="00CD6B60" w:rsidRDefault="00F7696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6968" w:rsidRPr="00CD6B60" w:rsidRDefault="00F76968"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76968" w:rsidRPr="00CA2B01" w:rsidRDefault="00F76968"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F76968" w:rsidRPr="00CA2B01" w:rsidRDefault="00F76968"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F76968" w:rsidRPr="00CA2B01" w:rsidRDefault="00F76968"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F76968" w:rsidRPr="005D5092" w:rsidRDefault="00F76968"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F76968" w:rsidRPr="0034222E" w:rsidDel="00932115" w:rsidRDefault="00F76968"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F76968" w:rsidRPr="00D3436F" w:rsidRDefault="00F76968"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76968" w:rsidRPr="000811C1" w:rsidRDefault="00F76968" w:rsidP="00E12B8D">
      <w:pPr>
        <w:pStyle w:val="af2"/>
        <w:rPr>
          <w:rFonts w:asciiTheme="minorHAnsi" w:hAnsiTheme="minorHAnsi"/>
        </w:rPr>
      </w:pPr>
    </w:p>
  </w:footnote>
  <w:footnote w:id="6">
    <w:p w:rsidR="00F76968" w:rsidRPr="00FE2AA4" w:rsidRDefault="00F76968"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F76968" w:rsidRPr="008842CE" w:rsidRDefault="00F76968"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76968" w:rsidRPr="000811C1" w:rsidRDefault="00F76968" w:rsidP="00E12B8D">
      <w:pPr>
        <w:pStyle w:val="af2"/>
        <w:rPr>
          <w:lang w:val="af-ZA"/>
        </w:rPr>
      </w:pPr>
    </w:p>
  </w:footnote>
  <w:footnote w:id="8">
    <w:p w:rsidR="00F76968" w:rsidRDefault="00F76968" w:rsidP="00E12B8D">
      <w:pPr>
        <w:pStyle w:val="af2"/>
        <w:jc w:val="both"/>
        <w:rPr>
          <w:rFonts w:ascii="GHEA Grapalat" w:hAnsi="GHEA Grapalat"/>
          <w:i/>
          <w:lang w:val="hy-AM"/>
        </w:rPr>
      </w:pPr>
    </w:p>
    <w:p w:rsidR="00F76968" w:rsidRPr="002227A9" w:rsidRDefault="00F76968"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F76968" w:rsidRPr="00636142" w:rsidRDefault="00F7696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F76968" w:rsidRPr="0092041F" w:rsidRDefault="00F7696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F76968" w:rsidRPr="0092041F" w:rsidRDefault="00F76968" w:rsidP="00E12B8D">
      <w:pPr>
        <w:pStyle w:val="af2"/>
        <w:jc w:val="both"/>
        <w:rPr>
          <w:rFonts w:ascii="GHEA Grapalat" w:hAnsi="GHEA Grapalat"/>
          <w:i/>
        </w:rPr>
      </w:pPr>
    </w:p>
  </w:footnote>
  <w:footnote w:id="9">
    <w:p w:rsidR="00F76968" w:rsidRPr="004A4643" w:rsidRDefault="00F76968"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F76968" w:rsidRPr="008E4439" w:rsidRDefault="00F76968"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76968" w:rsidRPr="000811C1" w:rsidRDefault="00F76968" w:rsidP="00E12B8D">
      <w:pPr>
        <w:pStyle w:val="af2"/>
        <w:rPr>
          <w:rFonts w:ascii="Sylfaen" w:hAnsi="Sylfaen"/>
          <w:sz w:val="18"/>
          <w:szCs w:val="18"/>
        </w:rPr>
      </w:pPr>
    </w:p>
  </w:footnote>
  <w:footnote w:id="11">
    <w:p w:rsidR="00F76968" w:rsidRPr="00A31673" w:rsidRDefault="00F76968"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F76968" w:rsidRPr="00DE7706" w:rsidRDefault="00F76968"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F76968" w:rsidRPr="008416BA" w:rsidRDefault="00F76968"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76968" w:rsidRDefault="00F76968" w:rsidP="00E12B8D">
      <w:pPr>
        <w:jc w:val="both"/>
      </w:pP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76968" w:rsidRPr="008B70EB" w:rsidRDefault="00F76968"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76968" w:rsidRDefault="00F76968" w:rsidP="00E12B8D">
      <w:pPr>
        <w:jc w:val="both"/>
        <w:rPr>
          <w:rFonts w:asciiTheme="minorHAnsi" w:hAnsiTheme="minorHAnsi"/>
          <w:lang w:val="af-ZA"/>
        </w:rPr>
      </w:pPr>
    </w:p>
  </w:footnote>
  <w:footnote w:id="14">
    <w:p w:rsidR="00F76968" w:rsidRPr="00A25D1B" w:rsidRDefault="00F76968"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F76968" w:rsidRPr="00DC619D" w:rsidRDefault="00F76968"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F76968" w:rsidRPr="00D3436F" w:rsidRDefault="00F76968"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76968" w:rsidRPr="00D3436F" w:rsidRDefault="00F76968" w:rsidP="00E12B8D">
      <w:pPr>
        <w:pStyle w:val="af2"/>
        <w:rPr>
          <w:lang w:val="es-ES"/>
        </w:rPr>
      </w:pPr>
    </w:p>
  </w:footnote>
  <w:footnote w:id="17">
    <w:p w:rsidR="00F76968" w:rsidRPr="008842CE" w:rsidRDefault="00F7696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76968" w:rsidRPr="008842CE" w:rsidRDefault="00F76968" w:rsidP="00E12B8D">
      <w:pPr>
        <w:pStyle w:val="af2"/>
        <w:jc w:val="both"/>
        <w:rPr>
          <w:rFonts w:ascii="GHEA Grapalat" w:hAnsi="GHEA Grapalat"/>
        </w:rPr>
      </w:pPr>
    </w:p>
  </w:footnote>
  <w:footnote w:id="18">
    <w:p w:rsidR="00F76968" w:rsidRPr="008842CE" w:rsidRDefault="00F76968" w:rsidP="00E12B8D">
      <w:pPr>
        <w:pStyle w:val="af2"/>
        <w:jc w:val="both"/>
      </w:pPr>
    </w:p>
  </w:footnote>
  <w:footnote w:id="19">
    <w:p w:rsidR="00F76968" w:rsidRPr="008842CE" w:rsidRDefault="00F7696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76968" w:rsidRPr="008842CE" w:rsidRDefault="00F76968" w:rsidP="00E12B8D">
      <w:pPr>
        <w:pStyle w:val="af2"/>
        <w:jc w:val="both"/>
        <w:rPr>
          <w:rFonts w:ascii="GHEA Grapalat" w:hAnsi="GHEA Grapalat"/>
        </w:rPr>
      </w:pPr>
    </w:p>
  </w:footnote>
  <w:footnote w:id="20">
    <w:p w:rsidR="00F76968" w:rsidRPr="008842CE" w:rsidRDefault="00F76968" w:rsidP="00E12B8D">
      <w:pPr>
        <w:pStyle w:val="af2"/>
        <w:jc w:val="both"/>
      </w:pPr>
    </w:p>
  </w:footnote>
  <w:footnote w:id="21">
    <w:p w:rsidR="00F76968" w:rsidRPr="00217344" w:rsidRDefault="00F76968"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F76968" w:rsidRPr="008842CE" w:rsidRDefault="00F76968"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F76968" w:rsidRDefault="00F76968"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F76968" w:rsidRPr="00F21C0D" w:rsidRDefault="00F76968" w:rsidP="00E12B8D">
      <w:pPr>
        <w:pStyle w:val="af2"/>
        <w:widowControl w:val="0"/>
        <w:jc w:val="both"/>
        <w:rPr>
          <w:lang w:val="hy-AM"/>
        </w:rPr>
      </w:pPr>
    </w:p>
  </w:footnote>
  <w:footnote w:id="24">
    <w:p w:rsidR="00F76968" w:rsidRDefault="00F76968"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76968" w:rsidRDefault="00F76968" w:rsidP="00E12B8D">
      <w:pPr>
        <w:pStyle w:val="af2"/>
        <w:widowControl w:val="0"/>
        <w:jc w:val="both"/>
        <w:rPr>
          <w:rFonts w:ascii="GHEA Grapalat" w:hAnsi="GHEA Grapalat"/>
          <w:i/>
        </w:rPr>
      </w:pPr>
    </w:p>
    <w:p w:rsidR="00F76968" w:rsidRDefault="00F76968" w:rsidP="00E12B8D">
      <w:pPr>
        <w:pStyle w:val="af2"/>
        <w:widowControl w:val="0"/>
        <w:jc w:val="both"/>
        <w:rPr>
          <w:rFonts w:ascii="GHEA Grapalat" w:hAnsi="GHEA Grapalat"/>
          <w:i/>
        </w:rPr>
      </w:pPr>
    </w:p>
    <w:p w:rsidR="00F76968" w:rsidRPr="00EB336B" w:rsidRDefault="00F76968"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F76968" w:rsidRPr="00D3436F" w:rsidRDefault="00F76968" w:rsidP="00E12B8D">
      <w:pPr>
        <w:pStyle w:val="af2"/>
        <w:rPr>
          <w:lang w:val="hy-AM"/>
        </w:rPr>
      </w:pPr>
    </w:p>
  </w:footnote>
  <w:footnote w:id="25">
    <w:p w:rsidR="00F76968" w:rsidRPr="008842CE" w:rsidRDefault="00F76968"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76968" w:rsidRPr="00E85250" w:rsidRDefault="00F76968" w:rsidP="00E12B8D">
      <w:pPr>
        <w:widowControl w:val="0"/>
        <w:spacing w:after="160" w:line="360" w:lineRule="auto"/>
        <w:ind w:firstLine="709"/>
        <w:jc w:val="both"/>
        <w:rPr>
          <w:rFonts w:ascii="GHEA Grapalat" w:hAnsi="GHEA Grapalat"/>
          <w:lang w:val="hy-AM"/>
        </w:rPr>
      </w:pPr>
    </w:p>
    <w:p w:rsidR="00F76968" w:rsidRPr="00D3436F" w:rsidRDefault="00F76968" w:rsidP="00E12B8D">
      <w:pPr>
        <w:pStyle w:val="af2"/>
        <w:rPr>
          <w:lang w:val="hy-AM"/>
        </w:rPr>
      </w:pPr>
    </w:p>
  </w:footnote>
  <w:footnote w:id="26">
    <w:p w:rsidR="00F76968" w:rsidRPr="00402BC3" w:rsidRDefault="00F76968"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76968" w:rsidRPr="00552088" w:rsidRDefault="00F76968"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76968" w:rsidRPr="00D3436F" w:rsidRDefault="00F76968" w:rsidP="00E12B8D">
      <w:pPr>
        <w:pStyle w:val="af2"/>
        <w:rPr>
          <w:lang w:val="hy-AM"/>
        </w:rPr>
      </w:pPr>
    </w:p>
  </w:footnote>
  <w:footnote w:id="27">
    <w:p w:rsidR="00F76968" w:rsidRPr="008842CE" w:rsidRDefault="00F76968"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76968" w:rsidRPr="00D3436F" w:rsidRDefault="00F76968" w:rsidP="00E12B8D">
      <w:pPr>
        <w:pStyle w:val="af2"/>
        <w:rPr>
          <w:lang w:val="hy-AM"/>
        </w:rPr>
      </w:pPr>
    </w:p>
  </w:footnote>
  <w:footnote w:id="28">
    <w:p w:rsidR="00F76968" w:rsidRPr="00D3436F" w:rsidRDefault="00F76968"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F76968" w:rsidRPr="008842CE" w:rsidRDefault="00F76968"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76968" w:rsidRPr="00D3436F" w:rsidRDefault="00F76968" w:rsidP="00E12B8D">
      <w:pPr>
        <w:pStyle w:val="af2"/>
        <w:rPr>
          <w:lang w:val="hy-AM"/>
        </w:rPr>
      </w:pPr>
    </w:p>
  </w:footnote>
  <w:footnote w:id="30">
    <w:p w:rsidR="00F76968" w:rsidRPr="008842CE" w:rsidRDefault="00F76968" w:rsidP="00E12B8D">
      <w:pPr>
        <w:pStyle w:val="af2"/>
        <w:widowControl w:val="0"/>
        <w:jc w:val="both"/>
      </w:pPr>
    </w:p>
  </w:footnote>
  <w:footnote w:id="31">
    <w:p w:rsidR="00F76968" w:rsidRPr="008842CE" w:rsidRDefault="00F76968"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A710A"/>
    <w:rsid w:val="000F7140"/>
    <w:rsid w:val="00131E47"/>
    <w:rsid w:val="002062DA"/>
    <w:rsid w:val="0023627D"/>
    <w:rsid w:val="00261592"/>
    <w:rsid w:val="002B7D54"/>
    <w:rsid w:val="002C3F4E"/>
    <w:rsid w:val="002F3728"/>
    <w:rsid w:val="00393DA3"/>
    <w:rsid w:val="00415E4A"/>
    <w:rsid w:val="00417F70"/>
    <w:rsid w:val="00446B99"/>
    <w:rsid w:val="004D0A48"/>
    <w:rsid w:val="00501D4F"/>
    <w:rsid w:val="005126FF"/>
    <w:rsid w:val="0054508A"/>
    <w:rsid w:val="0056009E"/>
    <w:rsid w:val="005E5263"/>
    <w:rsid w:val="006371CE"/>
    <w:rsid w:val="006816E3"/>
    <w:rsid w:val="007441DB"/>
    <w:rsid w:val="007617B2"/>
    <w:rsid w:val="007705CF"/>
    <w:rsid w:val="007941A0"/>
    <w:rsid w:val="007C4DE6"/>
    <w:rsid w:val="007E5C72"/>
    <w:rsid w:val="00825EDD"/>
    <w:rsid w:val="008414E6"/>
    <w:rsid w:val="008B1F5B"/>
    <w:rsid w:val="008B347A"/>
    <w:rsid w:val="00920D6A"/>
    <w:rsid w:val="009256FD"/>
    <w:rsid w:val="0095594C"/>
    <w:rsid w:val="009927CF"/>
    <w:rsid w:val="009D0C64"/>
    <w:rsid w:val="009E3704"/>
    <w:rsid w:val="00A269BF"/>
    <w:rsid w:val="00AC52E3"/>
    <w:rsid w:val="00AE3E61"/>
    <w:rsid w:val="00AE78BB"/>
    <w:rsid w:val="00B34A5D"/>
    <w:rsid w:val="00BC4FCE"/>
    <w:rsid w:val="00C63B8E"/>
    <w:rsid w:val="00CC23DA"/>
    <w:rsid w:val="00CC492F"/>
    <w:rsid w:val="00DC2791"/>
    <w:rsid w:val="00E12B8D"/>
    <w:rsid w:val="00E86065"/>
    <w:rsid w:val="00E90B9C"/>
    <w:rsid w:val="00F37A62"/>
    <w:rsid w:val="00F62DCA"/>
    <w:rsid w:val="00F6350C"/>
    <w:rsid w:val="00F76968"/>
    <w:rsid w:val="00FC175D"/>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8A58E-C429-4C23-B929-55B836EE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124</Pages>
  <Words>25250</Words>
  <Characters>143925</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38</cp:revision>
  <dcterms:created xsi:type="dcterms:W3CDTF">2023-12-15T08:42:00Z</dcterms:created>
  <dcterms:modified xsi:type="dcterms:W3CDTF">2024-11-15T13:23:00Z</dcterms:modified>
</cp:coreProperties>
</file>